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03AD62F5" w14:textId="77777777" w:rsidTr="003F1ECC">
        <w:trPr>
          <w:trHeight w:hRule="exact" w:val="2948"/>
        </w:trPr>
        <w:tc>
          <w:tcPr>
            <w:tcW w:w="11185" w:type="dxa"/>
            <w:shd w:val="clear" w:color="auto" w:fill="00AFAA"/>
            <w:vAlign w:val="center"/>
          </w:tcPr>
          <w:p w14:paraId="744B3140" w14:textId="77777777" w:rsidR="00974E99" w:rsidRPr="00093294" w:rsidRDefault="00974E99" w:rsidP="006F032D">
            <w:pPr>
              <w:pStyle w:val="Documenttype"/>
            </w:pPr>
            <w:r w:rsidRPr="00093294">
              <w:t xml:space="preserve">IALA </w:t>
            </w:r>
            <w:r w:rsidR="009A1FCD" w:rsidRPr="00093294">
              <w:t>Model Course</w:t>
            </w:r>
          </w:p>
        </w:tc>
      </w:tr>
    </w:tbl>
    <w:p w14:paraId="2DBA0A7A" w14:textId="77777777" w:rsidR="008972C3" w:rsidRPr="00093294" w:rsidRDefault="008972C3" w:rsidP="003274DB"/>
    <w:p w14:paraId="5530AA02" w14:textId="77777777" w:rsidR="00D74AE1" w:rsidRPr="00093294" w:rsidRDefault="00D74AE1" w:rsidP="003274DB"/>
    <w:p w14:paraId="46F6F7B3" w14:textId="21538DB7" w:rsidR="007B7FEC" w:rsidRPr="00093294" w:rsidRDefault="00DB0ABB" w:rsidP="007B7FEC">
      <w:pPr>
        <w:pStyle w:val="Documentnumber"/>
      </w:pPr>
      <w:r>
        <w:t>L</w:t>
      </w:r>
      <w:r w:rsidR="00CD76FA">
        <w:t>2.3.7-8</w:t>
      </w:r>
    </w:p>
    <w:p w14:paraId="0B897A3A" w14:textId="77777777" w:rsidR="007B7FEC" w:rsidRPr="00093294" w:rsidRDefault="007B7FEC" w:rsidP="003274DB"/>
    <w:p w14:paraId="3422C1A3"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346B5764" w14:textId="1F5E75BB" w:rsidR="00380F03" w:rsidRDefault="00380F03" w:rsidP="00FB51A6">
      <w:pPr>
        <w:pStyle w:val="Documentname"/>
      </w:pPr>
      <w:r>
        <w:t xml:space="preserve">MODULE </w:t>
      </w:r>
      <w:r w:rsidR="00CD76FA">
        <w:t>3</w:t>
      </w:r>
      <w:r>
        <w:t xml:space="preserve"> ELEMENT</w:t>
      </w:r>
      <w:r w:rsidR="00CD76FA">
        <w:t>s</w:t>
      </w:r>
      <w:r w:rsidR="002A689F">
        <w:t xml:space="preserve"> </w:t>
      </w:r>
      <w:r w:rsidR="00CD76FA">
        <w:t>3.7 – 3.8</w:t>
      </w:r>
    </w:p>
    <w:p w14:paraId="1504749E" w14:textId="1BBCEEEF" w:rsidR="00913B44" w:rsidRPr="00093294" w:rsidRDefault="00DB0ABB" w:rsidP="00380F03">
      <w:pPr>
        <w:pStyle w:val="Documentname"/>
      </w:pPr>
      <w:r>
        <w:t>Level 2</w:t>
      </w:r>
      <w:r w:rsidR="00380F03">
        <w:t xml:space="preserve"> - </w:t>
      </w:r>
      <w:r w:rsidR="00CD76FA" w:rsidRPr="00CD76FA">
        <w:rPr>
          <w:bCs/>
        </w:rPr>
        <w:t>Rotating Beacons and Classical Lenses</w:t>
      </w:r>
    </w:p>
    <w:p w14:paraId="66FA8A58" w14:textId="77777777" w:rsidR="00913B44" w:rsidRPr="00093294" w:rsidRDefault="00913B44" w:rsidP="00D74AE1"/>
    <w:p w14:paraId="349A2D9B" w14:textId="77777777" w:rsidR="00913B44" w:rsidRPr="00093294" w:rsidRDefault="00913B44" w:rsidP="00D74AE1"/>
    <w:p w14:paraId="19D472C5" w14:textId="77777777" w:rsidR="00913B44" w:rsidRPr="00093294" w:rsidRDefault="00913B44" w:rsidP="00D74AE1"/>
    <w:p w14:paraId="0643B2C8" w14:textId="77777777" w:rsidR="00913B44" w:rsidRPr="00093294" w:rsidRDefault="00913B44" w:rsidP="00D74AE1"/>
    <w:p w14:paraId="6E2E5382" w14:textId="77777777" w:rsidR="00913B44" w:rsidRPr="00093294" w:rsidRDefault="00913B44" w:rsidP="00D74AE1"/>
    <w:p w14:paraId="02468C8E" w14:textId="77777777" w:rsidR="00913B44" w:rsidRPr="00093294" w:rsidRDefault="00913B44" w:rsidP="00D74AE1"/>
    <w:p w14:paraId="678ACD78" w14:textId="77777777" w:rsidR="00913B44" w:rsidRPr="00093294" w:rsidRDefault="00913B44" w:rsidP="00D74AE1"/>
    <w:p w14:paraId="52F9630A" w14:textId="77777777" w:rsidR="00913B44" w:rsidRPr="00093294" w:rsidRDefault="00913B44" w:rsidP="00D74AE1"/>
    <w:p w14:paraId="44595D6F" w14:textId="77777777" w:rsidR="00913B44" w:rsidRPr="00093294" w:rsidRDefault="00913B44" w:rsidP="00D74AE1"/>
    <w:p w14:paraId="33624D42" w14:textId="77777777" w:rsidR="00913B44" w:rsidRPr="00093294" w:rsidRDefault="00913B44" w:rsidP="00D74AE1"/>
    <w:p w14:paraId="5D3A9FF6" w14:textId="77777777" w:rsidR="00913B44" w:rsidRPr="00093294" w:rsidRDefault="00913B44" w:rsidP="00D74AE1"/>
    <w:p w14:paraId="2D17890B" w14:textId="77777777" w:rsidR="00913B44" w:rsidRPr="00093294" w:rsidRDefault="00913B44" w:rsidP="00D74AE1"/>
    <w:p w14:paraId="7AF13B51" w14:textId="77777777" w:rsidR="00913B44" w:rsidRPr="00093294" w:rsidRDefault="00913B44" w:rsidP="00D74AE1"/>
    <w:p w14:paraId="137D87D7" w14:textId="77777777" w:rsidR="00913B44" w:rsidRPr="00093294" w:rsidRDefault="00913B44" w:rsidP="00D74AE1"/>
    <w:p w14:paraId="51D10EDB" w14:textId="77777777" w:rsidR="00913B44" w:rsidRPr="00093294" w:rsidRDefault="00913B44" w:rsidP="00D74AE1"/>
    <w:p w14:paraId="5C33D9E6" w14:textId="77777777" w:rsidR="005C71FF" w:rsidRPr="00093294" w:rsidRDefault="005C71FF" w:rsidP="00D74AE1"/>
    <w:p w14:paraId="4C3B2D70" w14:textId="77777777" w:rsidR="00883AE3" w:rsidRPr="00093294" w:rsidRDefault="00883AE3" w:rsidP="00D74AE1"/>
    <w:p w14:paraId="154AF636"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77D424E5" w14:textId="70681FAA" w:rsidR="00913B44" w:rsidRPr="00093294" w:rsidRDefault="00661308" w:rsidP="005C71FF">
      <w:pPr>
        <w:pStyle w:val="Documentdate"/>
      </w:pPr>
      <w:ins w:id="0" w:author="Adam Hay" w:date="2016-10-12T01:06:00Z">
        <w:r>
          <w:lastRenderedPageBreak/>
          <w:t>December 2016</w:t>
        </w:r>
      </w:ins>
      <w:commentRangeStart w:id="1"/>
      <w:del w:id="2" w:author="Adam Hay" w:date="2016-10-12T01:06:00Z">
        <w:r w:rsidR="00C67E3E" w:rsidDel="00661308">
          <w:delText>Month</w:delText>
        </w:r>
        <w:r w:rsidR="00380F03" w:rsidDel="00661308">
          <w:delText xml:space="preserve"> </w:delText>
        </w:r>
        <w:r w:rsidR="00C67E3E" w:rsidDel="00661308">
          <w:delText>Year</w:delText>
        </w:r>
      </w:del>
      <w:commentRangeEnd w:id="1"/>
      <w:r w:rsidR="00C67E3E">
        <w:rPr>
          <w:rStyle w:val="CommentReference"/>
          <w:b w:val="0"/>
          <w:color w:val="auto"/>
        </w:rPr>
        <w:commentReference w:id="1"/>
      </w:r>
    </w:p>
    <w:p w14:paraId="209856A3" w14:textId="77777777" w:rsidR="00913B44" w:rsidRPr="00093294" w:rsidRDefault="00913B44" w:rsidP="00D74AE1">
      <w:pPr>
        <w:sectPr w:rsidR="00913B44" w:rsidRPr="00093294"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0F405EFE"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5B1E31AD" w14:textId="77777777" w:rsidTr="005E4659">
        <w:tc>
          <w:tcPr>
            <w:tcW w:w="1908" w:type="dxa"/>
          </w:tcPr>
          <w:p w14:paraId="3388FD75" w14:textId="77777777" w:rsidR="00914E26" w:rsidRPr="00093294" w:rsidRDefault="00914E26" w:rsidP="00ED030E">
            <w:pPr>
              <w:pStyle w:val="Tableheading"/>
              <w:rPr>
                <w:lang w:val="en-GB"/>
              </w:rPr>
            </w:pPr>
            <w:r w:rsidRPr="00093294">
              <w:rPr>
                <w:lang w:val="en-GB"/>
              </w:rPr>
              <w:t>Date</w:t>
            </w:r>
          </w:p>
        </w:tc>
        <w:tc>
          <w:tcPr>
            <w:tcW w:w="3576" w:type="dxa"/>
          </w:tcPr>
          <w:p w14:paraId="29703A69" w14:textId="77777777" w:rsidR="00914E26" w:rsidRPr="00093294" w:rsidRDefault="00914E26" w:rsidP="00ED030E">
            <w:pPr>
              <w:pStyle w:val="Tableheading"/>
              <w:rPr>
                <w:lang w:val="en-GB"/>
              </w:rPr>
            </w:pPr>
            <w:r w:rsidRPr="00093294">
              <w:rPr>
                <w:lang w:val="en-GB"/>
              </w:rPr>
              <w:t>Page / Section Revised</w:t>
            </w:r>
          </w:p>
        </w:tc>
        <w:tc>
          <w:tcPr>
            <w:tcW w:w="5001" w:type="dxa"/>
          </w:tcPr>
          <w:p w14:paraId="517D9DDE"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116840EF" w14:textId="77777777" w:rsidTr="005E4659">
        <w:trPr>
          <w:trHeight w:val="851"/>
        </w:trPr>
        <w:tc>
          <w:tcPr>
            <w:tcW w:w="1908" w:type="dxa"/>
            <w:vAlign w:val="center"/>
          </w:tcPr>
          <w:p w14:paraId="3064A67F" w14:textId="7BA501B5" w:rsidR="00380F03" w:rsidRPr="00093294" w:rsidRDefault="00F360FF" w:rsidP="007D6588">
            <w:pPr>
              <w:pStyle w:val="Tabletext"/>
            </w:pPr>
            <w:ins w:id="3" w:author="Adam Hay" w:date="2016-10-12T01:21:00Z">
              <w:del w:id="4" w:author="Seamus Doyle" w:date="2016-10-11T21:30:00Z">
                <w:r w:rsidDel="007D6588">
                  <w:delText>12.10</w:delText>
                </w:r>
              </w:del>
            </w:ins>
            <w:ins w:id="5" w:author="Seamus Doyle" w:date="2016-10-11T21:30:00Z">
              <w:r w:rsidR="007D6588">
                <w:t xml:space="preserve">December </w:t>
              </w:r>
            </w:ins>
            <w:ins w:id="6" w:author="Adam Hay" w:date="2016-10-12T01:21:00Z">
              <w:del w:id="7" w:author="Seamus Doyle" w:date="2016-10-11T21:30:00Z">
                <w:r w:rsidDel="007D6588">
                  <w:delText>.</w:delText>
                </w:r>
              </w:del>
              <w:r>
                <w:t>2016</w:t>
              </w:r>
            </w:ins>
          </w:p>
        </w:tc>
        <w:tc>
          <w:tcPr>
            <w:tcW w:w="3576" w:type="dxa"/>
            <w:vAlign w:val="center"/>
          </w:tcPr>
          <w:p w14:paraId="20541827" w14:textId="440AA9E9" w:rsidR="00380F03" w:rsidRPr="00093294" w:rsidRDefault="00F360FF" w:rsidP="00914E26">
            <w:pPr>
              <w:pStyle w:val="Tabletext"/>
            </w:pPr>
            <w:ins w:id="8" w:author="Adam Hay" w:date="2016-10-12T01:21:00Z">
              <w:r>
                <w:t>Page 9, 10, 11</w:t>
              </w:r>
            </w:ins>
            <w:ins w:id="9" w:author="Plenary Room" w:date="2016-10-14T09:54:00Z">
              <w:r w:rsidR="00374CF8">
                <w:t>, 12</w:t>
              </w:r>
            </w:ins>
            <w:bookmarkStart w:id="10" w:name="_GoBack"/>
            <w:bookmarkEnd w:id="10"/>
          </w:p>
        </w:tc>
        <w:tc>
          <w:tcPr>
            <w:tcW w:w="5001" w:type="dxa"/>
            <w:vAlign w:val="center"/>
          </w:tcPr>
          <w:p w14:paraId="72418A8A" w14:textId="77777777" w:rsidR="00380F03" w:rsidRDefault="00F360FF" w:rsidP="00914E26">
            <w:pPr>
              <w:pStyle w:val="Tabletext"/>
              <w:rPr>
                <w:ins w:id="11" w:author="Adam Hay" w:date="2016-10-12T01:22:00Z"/>
              </w:rPr>
            </w:pPr>
            <w:ins w:id="12" w:author="Adam Hay" w:date="2016-10-12T01:22:00Z">
              <w:r>
                <w:t>Module 1 – Section 1.3.1 – Minor changes</w:t>
              </w:r>
            </w:ins>
          </w:p>
          <w:p w14:paraId="7A4A790B" w14:textId="77777777" w:rsidR="00F360FF" w:rsidRDefault="00F360FF" w:rsidP="00914E26">
            <w:pPr>
              <w:pStyle w:val="Tabletext"/>
              <w:rPr>
                <w:ins w:id="13" w:author="Adam Hay" w:date="2016-10-12T01:22:00Z"/>
              </w:rPr>
            </w:pPr>
            <w:ins w:id="14" w:author="Adam Hay" w:date="2016-10-12T01:22:00Z">
              <w:r>
                <w:t>Module 2 – Section 2.1, 2.3.2 – Minor changes</w:t>
              </w:r>
            </w:ins>
          </w:p>
          <w:p w14:paraId="552F449E" w14:textId="6ADBA0D2" w:rsidR="00F360FF" w:rsidRPr="00093294" w:rsidRDefault="00F360FF" w:rsidP="00914E26">
            <w:pPr>
              <w:pStyle w:val="Tabletext"/>
            </w:pPr>
            <w:ins w:id="15" w:author="Adam Hay" w:date="2016-10-12T01:22:00Z">
              <w:r>
                <w:t xml:space="preserve">Module 4 – Section 4.3.1, 4.3.2, 4.3.3 </w:t>
              </w:r>
            </w:ins>
            <w:ins w:id="16" w:author="Adam Hay" w:date="2016-10-12T01:23:00Z">
              <w:r>
                <w:t>–</w:t>
              </w:r>
            </w:ins>
            <w:ins w:id="17" w:author="Adam Hay" w:date="2016-10-12T01:22:00Z">
              <w:r>
                <w:t xml:space="preserve"> Minor </w:t>
              </w:r>
            </w:ins>
            <w:ins w:id="18" w:author="Adam Hay" w:date="2016-10-12T01:23:00Z">
              <w:r>
                <w:t>changes</w:t>
              </w:r>
            </w:ins>
          </w:p>
        </w:tc>
      </w:tr>
      <w:tr w:rsidR="00380F03" w:rsidRPr="00093294" w14:paraId="7C22268A" w14:textId="77777777" w:rsidTr="005E4659">
        <w:trPr>
          <w:trHeight w:val="851"/>
        </w:trPr>
        <w:tc>
          <w:tcPr>
            <w:tcW w:w="1908" w:type="dxa"/>
            <w:vAlign w:val="center"/>
          </w:tcPr>
          <w:p w14:paraId="678FDB00" w14:textId="16129FFF" w:rsidR="00380F03" w:rsidRPr="00093294" w:rsidRDefault="00380F03" w:rsidP="00914E26">
            <w:pPr>
              <w:pStyle w:val="Tabletext"/>
            </w:pPr>
          </w:p>
        </w:tc>
        <w:tc>
          <w:tcPr>
            <w:tcW w:w="3576" w:type="dxa"/>
            <w:vAlign w:val="center"/>
          </w:tcPr>
          <w:p w14:paraId="14D18876" w14:textId="77777777" w:rsidR="00380F03" w:rsidRPr="00093294" w:rsidRDefault="00380F03" w:rsidP="00914E26">
            <w:pPr>
              <w:pStyle w:val="Tabletext"/>
            </w:pPr>
          </w:p>
        </w:tc>
        <w:tc>
          <w:tcPr>
            <w:tcW w:w="5001" w:type="dxa"/>
            <w:vAlign w:val="center"/>
          </w:tcPr>
          <w:p w14:paraId="456CDB34" w14:textId="77777777" w:rsidR="00380F03" w:rsidRPr="00093294" w:rsidRDefault="00380F03" w:rsidP="00914E26">
            <w:pPr>
              <w:pStyle w:val="Tabletext"/>
            </w:pPr>
          </w:p>
        </w:tc>
      </w:tr>
      <w:tr w:rsidR="00380F03" w:rsidRPr="00093294" w14:paraId="65E98A5A" w14:textId="77777777" w:rsidTr="005E4659">
        <w:trPr>
          <w:trHeight w:val="851"/>
        </w:trPr>
        <w:tc>
          <w:tcPr>
            <w:tcW w:w="1908" w:type="dxa"/>
            <w:vAlign w:val="center"/>
          </w:tcPr>
          <w:p w14:paraId="452D755E" w14:textId="77777777" w:rsidR="00380F03" w:rsidRPr="00093294" w:rsidRDefault="00380F03" w:rsidP="00914E26">
            <w:pPr>
              <w:pStyle w:val="Tabletext"/>
            </w:pPr>
          </w:p>
        </w:tc>
        <w:tc>
          <w:tcPr>
            <w:tcW w:w="3576" w:type="dxa"/>
            <w:vAlign w:val="center"/>
          </w:tcPr>
          <w:p w14:paraId="7BFC6D16" w14:textId="77777777" w:rsidR="00380F03" w:rsidRPr="00093294" w:rsidRDefault="00380F03" w:rsidP="00914E26">
            <w:pPr>
              <w:pStyle w:val="Tabletext"/>
            </w:pPr>
          </w:p>
        </w:tc>
        <w:tc>
          <w:tcPr>
            <w:tcW w:w="5001" w:type="dxa"/>
            <w:vAlign w:val="center"/>
          </w:tcPr>
          <w:p w14:paraId="1DF1F24F" w14:textId="77777777" w:rsidR="00380F03" w:rsidRPr="00093294" w:rsidRDefault="00380F03" w:rsidP="00914E26">
            <w:pPr>
              <w:pStyle w:val="Tabletext"/>
            </w:pPr>
          </w:p>
        </w:tc>
      </w:tr>
      <w:tr w:rsidR="00380F03" w:rsidRPr="00093294" w14:paraId="3FC347A9" w14:textId="77777777" w:rsidTr="005E4659">
        <w:trPr>
          <w:trHeight w:val="851"/>
        </w:trPr>
        <w:tc>
          <w:tcPr>
            <w:tcW w:w="1908" w:type="dxa"/>
            <w:vAlign w:val="center"/>
          </w:tcPr>
          <w:p w14:paraId="4B6D8DBD" w14:textId="77777777" w:rsidR="00380F03" w:rsidRPr="00093294" w:rsidRDefault="00380F03" w:rsidP="00914E26">
            <w:pPr>
              <w:pStyle w:val="Tabletext"/>
            </w:pPr>
          </w:p>
        </w:tc>
        <w:tc>
          <w:tcPr>
            <w:tcW w:w="3576" w:type="dxa"/>
            <w:vAlign w:val="center"/>
          </w:tcPr>
          <w:p w14:paraId="44E36CD8" w14:textId="77777777" w:rsidR="00380F03" w:rsidRPr="00093294" w:rsidRDefault="00380F03" w:rsidP="00914E26">
            <w:pPr>
              <w:pStyle w:val="Tabletext"/>
            </w:pPr>
          </w:p>
        </w:tc>
        <w:tc>
          <w:tcPr>
            <w:tcW w:w="5001" w:type="dxa"/>
            <w:vAlign w:val="center"/>
          </w:tcPr>
          <w:p w14:paraId="63D3647F" w14:textId="77777777" w:rsidR="00380F03" w:rsidRPr="00093294" w:rsidRDefault="00380F03" w:rsidP="00914E26">
            <w:pPr>
              <w:pStyle w:val="Tabletext"/>
            </w:pPr>
          </w:p>
        </w:tc>
      </w:tr>
      <w:tr w:rsidR="00380F03" w:rsidRPr="00093294" w14:paraId="01F180E3" w14:textId="77777777" w:rsidTr="005E4659">
        <w:trPr>
          <w:trHeight w:val="851"/>
        </w:trPr>
        <w:tc>
          <w:tcPr>
            <w:tcW w:w="1908" w:type="dxa"/>
            <w:vAlign w:val="center"/>
          </w:tcPr>
          <w:p w14:paraId="41A0EAF9" w14:textId="77777777" w:rsidR="00380F03" w:rsidRPr="00093294" w:rsidRDefault="00380F03" w:rsidP="00914E26">
            <w:pPr>
              <w:pStyle w:val="Tabletext"/>
            </w:pPr>
          </w:p>
        </w:tc>
        <w:tc>
          <w:tcPr>
            <w:tcW w:w="3576" w:type="dxa"/>
            <w:vAlign w:val="center"/>
          </w:tcPr>
          <w:p w14:paraId="55631E5C" w14:textId="77777777" w:rsidR="00380F03" w:rsidRPr="00093294" w:rsidRDefault="00380F03" w:rsidP="00914E26">
            <w:pPr>
              <w:pStyle w:val="Tabletext"/>
            </w:pPr>
          </w:p>
        </w:tc>
        <w:tc>
          <w:tcPr>
            <w:tcW w:w="5001" w:type="dxa"/>
            <w:vAlign w:val="center"/>
          </w:tcPr>
          <w:p w14:paraId="56908956" w14:textId="77777777" w:rsidR="00380F03" w:rsidRPr="00093294" w:rsidRDefault="00380F03" w:rsidP="00914E26">
            <w:pPr>
              <w:pStyle w:val="Tabletext"/>
            </w:pPr>
          </w:p>
        </w:tc>
      </w:tr>
      <w:tr w:rsidR="00380F03" w:rsidRPr="00093294" w14:paraId="405AF73C" w14:textId="77777777" w:rsidTr="005E4659">
        <w:trPr>
          <w:trHeight w:val="851"/>
        </w:trPr>
        <w:tc>
          <w:tcPr>
            <w:tcW w:w="1908" w:type="dxa"/>
            <w:vAlign w:val="center"/>
          </w:tcPr>
          <w:p w14:paraId="28EA335F" w14:textId="77777777" w:rsidR="00380F03" w:rsidRPr="00093294" w:rsidRDefault="00380F03" w:rsidP="00914E26">
            <w:pPr>
              <w:pStyle w:val="Tabletext"/>
            </w:pPr>
          </w:p>
        </w:tc>
        <w:tc>
          <w:tcPr>
            <w:tcW w:w="3576" w:type="dxa"/>
            <w:vAlign w:val="center"/>
          </w:tcPr>
          <w:p w14:paraId="3BC1921D" w14:textId="77777777" w:rsidR="00380F03" w:rsidRPr="00093294" w:rsidRDefault="00380F03" w:rsidP="00914E26">
            <w:pPr>
              <w:pStyle w:val="Tabletext"/>
            </w:pPr>
          </w:p>
        </w:tc>
        <w:tc>
          <w:tcPr>
            <w:tcW w:w="5001" w:type="dxa"/>
            <w:vAlign w:val="center"/>
          </w:tcPr>
          <w:p w14:paraId="0C0F41C6" w14:textId="77777777" w:rsidR="00380F03" w:rsidRPr="00093294" w:rsidRDefault="00380F03" w:rsidP="00914E26">
            <w:pPr>
              <w:pStyle w:val="Tabletext"/>
            </w:pPr>
          </w:p>
        </w:tc>
      </w:tr>
    </w:tbl>
    <w:p w14:paraId="7CCB9C60" w14:textId="77777777" w:rsidR="00914E26" w:rsidRPr="00093294" w:rsidRDefault="00914E26" w:rsidP="00D74AE1"/>
    <w:p w14:paraId="2A3AF813" w14:textId="77777777" w:rsidR="005E4659" w:rsidRPr="00093294" w:rsidRDefault="005E4659" w:rsidP="00914E26">
      <w:pPr>
        <w:spacing w:after="200" w:line="276" w:lineRule="auto"/>
        <w:sectPr w:rsidR="005E4659" w:rsidRPr="00093294" w:rsidSect="00F00376">
          <w:headerReference w:type="default" r:id="rId12"/>
          <w:footerReference w:type="default" r:id="rId13"/>
          <w:pgSz w:w="11906" w:h="16838" w:code="9"/>
          <w:pgMar w:top="567" w:right="794" w:bottom="567" w:left="907" w:header="567" w:footer="567" w:gutter="0"/>
          <w:cols w:space="708"/>
          <w:docGrid w:linePitch="360"/>
        </w:sectPr>
      </w:pPr>
    </w:p>
    <w:p w14:paraId="24BC3468" w14:textId="77777777" w:rsidR="00ED742D"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ED742D" w:rsidRPr="00176C66">
        <w:t>PART 1</w:t>
      </w:r>
      <w:r w:rsidR="00ED742D">
        <w:t xml:space="preserve"> - </w:t>
      </w:r>
      <w:r w:rsidR="00ED742D" w:rsidRPr="00176C66">
        <w:t>COURSE OVERVIEW</w:t>
      </w:r>
      <w:r w:rsidR="00ED742D">
        <w:tab/>
      </w:r>
      <w:r w:rsidR="00ED742D">
        <w:fldChar w:fldCharType="begin"/>
      </w:r>
      <w:r w:rsidR="00ED742D">
        <w:instrText xml:space="preserve"> PAGEREF _Toc462330634 \h </w:instrText>
      </w:r>
      <w:r w:rsidR="00ED742D">
        <w:fldChar w:fldCharType="separate"/>
      </w:r>
      <w:r w:rsidR="00ED742D">
        <w:t>6</w:t>
      </w:r>
      <w:r w:rsidR="00ED742D">
        <w:fldChar w:fldCharType="end"/>
      </w:r>
    </w:p>
    <w:p w14:paraId="63333413" w14:textId="77777777" w:rsidR="00ED742D" w:rsidRDefault="00ED742D">
      <w:pPr>
        <w:pStyle w:val="TOC1"/>
        <w:rPr>
          <w:rFonts w:eastAsiaTheme="minorEastAsia"/>
          <w:b w:val="0"/>
          <w:color w:val="auto"/>
          <w:sz w:val="24"/>
          <w:szCs w:val="24"/>
          <w:lang w:val="en-US"/>
        </w:rPr>
      </w:pPr>
      <w:r w:rsidRPr="00176C66">
        <w:t>1.</w:t>
      </w:r>
      <w:r>
        <w:rPr>
          <w:rFonts w:eastAsiaTheme="minorEastAsia"/>
          <w:b w:val="0"/>
          <w:color w:val="auto"/>
          <w:sz w:val="24"/>
          <w:szCs w:val="24"/>
          <w:lang w:val="en-US"/>
        </w:rPr>
        <w:tab/>
      </w:r>
      <w:r>
        <w:t>SCOPE</w:t>
      </w:r>
      <w:r>
        <w:tab/>
      </w:r>
      <w:r>
        <w:fldChar w:fldCharType="begin"/>
      </w:r>
      <w:r>
        <w:instrText xml:space="preserve"> PAGEREF _Toc462330635 \h </w:instrText>
      </w:r>
      <w:r>
        <w:fldChar w:fldCharType="separate"/>
      </w:r>
      <w:r>
        <w:t>6</w:t>
      </w:r>
      <w:r>
        <w:fldChar w:fldCharType="end"/>
      </w:r>
    </w:p>
    <w:p w14:paraId="3E61A2E1" w14:textId="77777777" w:rsidR="00ED742D" w:rsidRDefault="00ED742D">
      <w:pPr>
        <w:pStyle w:val="TOC1"/>
        <w:rPr>
          <w:rFonts w:eastAsiaTheme="minorEastAsia"/>
          <w:b w:val="0"/>
          <w:color w:val="auto"/>
          <w:sz w:val="24"/>
          <w:szCs w:val="24"/>
          <w:lang w:val="en-US"/>
        </w:rPr>
      </w:pPr>
      <w:r w:rsidRPr="00176C66">
        <w:t>2.</w:t>
      </w:r>
      <w:r>
        <w:rPr>
          <w:rFonts w:eastAsiaTheme="minorEastAsia"/>
          <w:b w:val="0"/>
          <w:color w:val="auto"/>
          <w:sz w:val="24"/>
          <w:szCs w:val="24"/>
          <w:lang w:val="en-US"/>
        </w:rPr>
        <w:tab/>
      </w:r>
      <w:r w:rsidRPr="00176C66">
        <w:t>OBJECTIVE</w:t>
      </w:r>
      <w:r>
        <w:tab/>
      </w:r>
      <w:r>
        <w:fldChar w:fldCharType="begin"/>
      </w:r>
      <w:r>
        <w:instrText xml:space="preserve"> PAGEREF _Toc462330636 \h </w:instrText>
      </w:r>
      <w:r>
        <w:fldChar w:fldCharType="separate"/>
      </w:r>
      <w:r>
        <w:t>6</w:t>
      </w:r>
      <w:r>
        <w:fldChar w:fldCharType="end"/>
      </w:r>
    </w:p>
    <w:p w14:paraId="42B273BF" w14:textId="77777777" w:rsidR="00ED742D" w:rsidRDefault="00ED742D">
      <w:pPr>
        <w:pStyle w:val="TOC1"/>
        <w:rPr>
          <w:rFonts w:eastAsiaTheme="minorEastAsia"/>
          <w:b w:val="0"/>
          <w:color w:val="auto"/>
          <w:sz w:val="24"/>
          <w:szCs w:val="24"/>
          <w:lang w:val="en-US"/>
        </w:rPr>
      </w:pPr>
      <w:r w:rsidRPr="00176C66">
        <w:t>3.</w:t>
      </w:r>
      <w:r>
        <w:rPr>
          <w:rFonts w:eastAsiaTheme="minorEastAsia"/>
          <w:b w:val="0"/>
          <w:color w:val="auto"/>
          <w:sz w:val="24"/>
          <w:szCs w:val="24"/>
          <w:lang w:val="en-US"/>
        </w:rPr>
        <w:tab/>
      </w:r>
      <w:r>
        <w:t>COURSE OUTLINE</w:t>
      </w:r>
      <w:r>
        <w:tab/>
      </w:r>
      <w:r>
        <w:fldChar w:fldCharType="begin"/>
      </w:r>
      <w:r>
        <w:instrText xml:space="preserve"> PAGEREF _Toc462330637 \h </w:instrText>
      </w:r>
      <w:r>
        <w:fldChar w:fldCharType="separate"/>
      </w:r>
      <w:r>
        <w:t>6</w:t>
      </w:r>
      <w:r>
        <w:fldChar w:fldCharType="end"/>
      </w:r>
    </w:p>
    <w:p w14:paraId="530F3057" w14:textId="77777777" w:rsidR="00ED742D" w:rsidRDefault="00ED742D">
      <w:pPr>
        <w:pStyle w:val="TOC1"/>
        <w:rPr>
          <w:rFonts w:eastAsiaTheme="minorEastAsia"/>
          <w:b w:val="0"/>
          <w:color w:val="auto"/>
          <w:sz w:val="24"/>
          <w:szCs w:val="24"/>
          <w:lang w:val="en-US"/>
        </w:rPr>
      </w:pPr>
      <w:r w:rsidRPr="00176C66">
        <w:t>4.</w:t>
      </w:r>
      <w:r>
        <w:rPr>
          <w:rFonts w:eastAsiaTheme="minorEastAsia"/>
          <w:b w:val="0"/>
          <w:color w:val="auto"/>
          <w:sz w:val="24"/>
          <w:szCs w:val="24"/>
          <w:lang w:val="en-US"/>
        </w:rPr>
        <w:tab/>
      </w:r>
      <w:r>
        <w:t>TEACHING MODULES</w:t>
      </w:r>
      <w:r>
        <w:tab/>
      </w:r>
      <w:r>
        <w:fldChar w:fldCharType="begin"/>
      </w:r>
      <w:r>
        <w:instrText xml:space="preserve"> PAGEREF _Toc462330638 \h </w:instrText>
      </w:r>
      <w:r>
        <w:fldChar w:fldCharType="separate"/>
      </w:r>
      <w:r>
        <w:t>6</w:t>
      </w:r>
      <w:r>
        <w:fldChar w:fldCharType="end"/>
      </w:r>
    </w:p>
    <w:p w14:paraId="08BE5E2A" w14:textId="77777777" w:rsidR="00ED742D" w:rsidRDefault="00ED742D">
      <w:pPr>
        <w:pStyle w:val="TOC1"/>
        <w:rPr>
          <w:rFonts w:eastAsiaTheme="minorEastAsia"/>
          <w:b w:val="0"/>
          <w:color w:val="auto"/>
          <w:sz w:val="24"/>
          <w:szCs w:val="24"/>
          <w:lang w:val="en-US"/>
        </w:rPr>
      </w:pPr>
      <w:r w:rsidRPr="00176C66">
        <w:t>5.</w:t>
      </w:r>
      <w:r>
        <w:rPr>
          <w:rFonts w:eastAsiaTheme="minorEastAsia"/>
          <w:b w:val="0"/>
          <w:color w:val="auto"/>
          <w:sz w:val="24"/>
          <w:szCs w:val="24"/>
          <w:lang w:val="en-US"/>
        </w:rPr>
        <w:tab/>
      </w:r>
      <w:r>
        <w:t>SPECIFIC COURSE RELATED TEACHING AIDS</w:t>
      </w:r>
      <w:r>
        <w:tab/>
      </w:r>
      <w:r>
        <w:fldChar w:fldCharType="begin"/>
      </w:r>
      <w:r>
        <w:instrText xml:space="preserve"> PAGEREF _Toc462330639 \h </w:instrText>
      </w:r>
      <w:r>
        <w:fldChar w:fldCharType="separate"/>
      </w:r>
      <w:r>
        <w:t>7</w:t>
      </w:r>
      <w:r>
        <w:fldChar w:fldCharType="end"/>
      </w:r>
    </w:p>
    <w:p w14:paraId="0A2F1B99" w14:textId="77777777" w:rsidR="00ED742D" w:rsidRDefault="00ED742D">
      <w:pPr>
        <w:pStyle w:val="TOC1"/>
        <w:rPr>
          <w:rFonts w:eastAsiaTheme="minorEastAsia"/>
          <w:b w:val="0"/>
          <w:color w:val="auto"/>
          <w:sz w:val="24"/>
          <w:szCs w:val="24"/>
          <w:lang w:val="en-US"/>
        </w:rPr>
      </w:pPr>
      <w:r w:rsidRPr="00176C66">
        <w:t>6.</w:t>
      </w:r>
      <w:r>
        <w:rPr>
          <w:rFonts w:eastAsiaTheme="minorEastAsia"/>
          <w:b w:val="0"/>
          <w:color w:val="auto"/>
          <w:sz w:val="24"/>
          <w:szCs w:val="24"/>
          <w:lang w:val="en-US"/>
        </w:rPr>
        <w:tab/>
      </w:r>
      <w:r>
        <w:t>ACRONYMS</w:t>
      </w:r>
      <w:r>
        <w:tab/>
      </w:r>
      <w:r>
        <w:fldChar w:fldCharType="begin"/>
      </w:r>
      <w:r>
        <w:instrText xml:space="preserve"> PAGEREF _Toc462330640 \h </w:instrText>
      </w:r>
      <w:r>
        <w:fldChar w:fldCharType="separate"/>
      </w:r>
      <w:r>
        <w:t>7</w:t>
      </w:r>
      <w:r>
        <w:fldChar w:fldCharType="end"/>
      </w:r>
    </w:p>
    <w:p w14:paraId="4C4261BF" w14:textId="77777777" w:rsidR="00ED742D" w:rsidRDefault="00ED742D">
      <w:pPr>
        <w:pStyle w:val="TOC1"/>
        <w:rPr>
          <w:rFonts w:eastAsiaTheme="minorEastAsia"/>
          <w:b w:val="0"/>
          <w:color w:val="auto"/>
          <w:sz w:val="24"/>
          <w:szCs w:val="24"/>
          <w:lang w:val="en-US"/>
        </w:rPr>
      </w:pPr>
      <w:r w:rsidRPr="00176C66">
        <w:t>7.</w:t>
      </w:r>
      <w:r>
        <w:rPr>
          <w:rFonts w:eastAsiaTheme="minorEastAsia"/>
          <w:b w:val="0"/>
          <w:color w:val="auto"/>
          <w:sz w:val="24"/>
          <w:szCs w:val="24"/>
          <w:lang w:val="en-US"/>
        </w:rPr>
        <w:tab/>
      </w:r>
      <w:r w:rsidRPr="00176C66">
        <w:t>DEFINITIONS</w:t>
      </w:r>
      <w:r>
        <w:tab/>
      </w:r>
      <w:r>
        <w:fldChar w:fldCharType="begin"/>
      </w:r>
      <w:r>
        <w:instrText xml:space="preserve"> PAGEREF _Toc462330641 \h </w:instrText>
      </w:r>
      <w:r>
        <w:fldChar w:fldCharType="separate"/>
      </w:r>
      <w:r>
        <w:t>7</w:t>
      </w:r>
      <w:r>
        <w:fldChar w:fldCharType="end"/>
      </w:r>
    </w:p>
    <w:p w14:paraId="29ACB9D3" w14:textId="77777777" w:rsidR="00ED742D" w:rsidRDefault="00ED742D">
      <w:pPr>
        <w:pStyle w:val="TOC1"/>
        <w:rPr>
          <w:rFonts w:eastAsiaTheme="minorEastAsia"/>
          <w:b w:val="0"/>
          <w:color w:val="auto"/>
          <w:sz w:val="24"/>
          <w:szCs w:val="24"/>
          <w:lang w:val="en-US"/>
        </w:rPr>
      </w:pPr>
      <w:r w:rsidRPr="00176C66">
        <w:t>8.</w:t>
      </w:r>
      <w:r>
        <w:rPr>
          <w:rFonts w:eastAsiaTheme="minorEastAsia"/>
          <w:b w:val="0"/>
          <w:color w:val="auto"/>
          <w:sz w:val="24"/>
          <w:szCs w:val="24"/>
          <w:lang w:val="en-US"/>
        </w:rPr>
        <w:tab/>
      </w:r>
      <w:r>
        <w:t>REFERENCES</w:t>
      </w:r>
      <w:r>
        <w:tab/>
      </w:r>
      <w:r>
        <w:fldChar w:fldCharType="begin"/>
      </w:r>
      <w:r>
        <w:instrText xml:space="preserve"> PAGEREF _Toc462330642 \h </w:instrText>
      </w:r>
      <w:r>
        <w:fldChar w:fldCharType="separate"/>
      </w:r>
      <w:r>
        <w:t>7</w:t>
      </w:r>
      <w:r>
        <w:fldChar w:fldCharType="end"/>
      </w:r>
    </w:p>
    <w:p w14:paraId="62619A88" w14:textId="77777777" w:rsidR="00ED742D" w:rsidRDefault="00ED742D">
      <w:pPr>
        <w:pStyle w:val="TOC1"/>
        <w:rPr>
          <w:rFonts w:eastAsiaTheme="minorEastAsia"/>
          <w:b w:val="0"/>
          <w:color w:val="auto"/>
          <w:sz w:val="24"/>
          <w:szCs w:val="24"/>
          <w:lang w:val="en-US"/>
        </w:rPr>
      </w:pPr>
      <w:r w:rsidRPr="00176C66">
        <w:t>PART 2</w:t>
      </w:r>
      <w:r>
        <w:t xml:space="preserve"> – TEACHING MODULES</w:t>
      </w:r>
      <w:r>
        <w:tab/>
      </w:r>
      <w:r>
        <w:fldChar w:fldCharType="begin"/>
      </w:r>
      <w:r>
        <w:instrText xml:space="preserve"> PAGEREF _Toc462330643 \h </w:instrText>
      </w:r>
      <w:r>
        <w:fldChar w:fldCharType="separate"/>
      </w:r>
      <w:r>
        <w:t>8</w:t>
      </w:r>
      <w:r>
        <w:fldChar w:fldCharType="end"/>
      </w:r>
    </w:p>
    <w:p w14:paraId="55724D2A" w14:textId="77777777" w:rsidR="00ED742D" w:rsidRDefault="00ED742D">
      <w:pPr>
        <w:pStyle w:val="TOC1"/>
        <w:rPr>
          <w:rFonts w:eastAsiaTheme="minorEastAsia"/>
          <w:b w:val="0"/>
          <w:color w:val="auto"/>
          <w:sz w:val="24"/>
          <w:szCs w:val="24"/>
          <w:lang w:val="en-US"/>
        </w:rPr>
      </w:pPr>
      <w:r w:rsidRPr="00176C66">
        <w:t>1.</w:t>
      </w:r>
      <w:r>
        <w:rPr>
          <w:rFonts w:eastAsiaTheme="minorEastAsia"/>
          <w:b w:val="0"/>
          <w:color w:val="auto"/>
          <w:sz w:val="24"/>
          <w:szCs w:val="24"/>
          <w:lang w:val="en-US"/>
        </w:rPr>
        <w:tab/>
      </w:r>
      <w:r>
        <w:t xml:space="preserve">MODULE 1 – </w:t>
      </w:r>
      <w:r w:rsidRPr="00176C66">
        <w:t>AN INTRODUCTION TO ROTATING BEACONS</w:t>
      </w:r>
      <w:r>
        <w:tab/>
      </w:r>
      <w:r>
        <w:fldChar w:fldCharType="begin"/>
      </w:r>
      <w:r>
        <w:instrText xml:space="preserve"> PAGEREF _Toc462330644 \h </w:instrText>
      </w:r>
      <w:r>
        <w:fldChar w:fldCharType="separate"/>
      </w:r>
      <w:r>
        <w:t>8</w:t>
      </w:r>
      <w:r>
        <w:fldChar w:fldCharType="end"/>
      </w:r>
    </w:p>
    <w:p w14:paraId="1D072478" w14:textId="77777777" w:rsidR="00ED742D" w:rsidRDefault="00ED742D">
      <w:pPr>
        <w:pStyle w:val="TOC2"/>
        <w:rPr>
          <w:rFonts w:eastAsiaTheme="minorEastAsia"/>
          <w:color w:val="auto"/>
          <w:sz w:val="24"/>
          <w:szCs w:val="24"/>
          <w:lang w:val="en-US"/>
        </w:rPr>
      </w:pPr>
      <w:r w:rsidRPr="00176C66">
        <w:t>1.1.</w:t>
      </w:r>
      <w:r>
        <w:rPr>
          <w:rFonts w:eastAsiaTheme="minorEastAsia"/>
          <w:color w:val="auto"/>
          <w:sz w:val="24"/>
          <w:szCs w:val="24"/>
          <w:lang w:val="en-US"/>
        </w:rPr>
        <w:tab/>
      </w:r>
      <w:r>
        <w:t>Scope</w:t>
      </w:r>
      <w:r>
        <w:tab/>
      </w:r>
      <w:r>
        <w:fldChar w:fldCharType="begin"/>
      </w:r>
      <w:r>
        <w:instrText xml:space="preserve"> PAGEREF _Toc462330645 \h </w:instrText>
      </w:r>
      <w:r>
        <w:fldChar w:fldCharType="separate"/>
      </w:r>
      <w:r>
        <w:t>8</w:t>
      </w:r>
      <w:r>
        <w:fldChar w:fldCharType="end"/>
      </w:r>
    </w:p>
    <w:p w14:paraId="360ECBC3" w14:textId="77777777" w:rsidR="00ED742D" w:rsidRDefault="00ED742D">
      <w:pPr>
        <w:pStyle w:val="TOC2"/>
        <w:rPr>
          <w:rFonts w:eastAsiaTheme="minorEastAsia"/>
          <w:color w:val="auto"/>
          <w:sz w:val="24"/>
          <w:szCs w:val="24"/>
          <w:lang w:val="en-US"/>
        </w:rPr>
      </w:pPr>
      <w:r w:rsidRPr="00176C66">
        <w:t>1.2.</w:t>
      </w:r>
      <w:r>
        <w:rPr>
          <w:rFonts w:eastAsiaTheme="minorEastAsia"/>
          <w:color w:val="auto"/>
          <w:sz w:val="24"/>
          <w:szCs w:val="24"/>
          <w:lang w:val="en-US"/>
        </w:rPr>
        <w:tab/>
      </w:r>
      <w:r>
        <w:t>Learning Objective</w:t>
      </w:r>
      <w:r>
        <w:tab/>
      </w:r>
      <w:r>
        <w:fldChar w:fldCharType="begin"/>
      </w:r>
      <w:r>
        <w:instrText xml:space="preserve"> PAGEREF _Toc462330646 \h </w:instrText>
      </w:r>
      <w:r>
        <w:fldChar w:fldCharType="separate"/>
      </w:r>
      <w:r>
        <w:t>8</w:t>
      </w:r>
      <w:r>
        <w:fldChar w:fldCharType="end"/>
      </w:r>
    </w:p>
    <w:p w14:paraId="70ABCC35" w14:textId="77777777" w:rsidR="00ED742D" w:rsidRDefault="00ED742D">
      <w:pPr>
        <w:pStyle w:val="TOC2"/>
        <w:rPr>
          <w:rFonts w:eastAsiaTheme="minorEastAsia"/>
          <w:color w:val="auto"/>
          <w:sz w:val="24"/>
          <w:szCs w:val="24"/>
          <w:lang w:val="en-US"/>
        </w:rPr>
      </w:pPr>
      <w:r w:rsidRPr="00176C66">
        <w:t>1.3.</w:t>
      </w:r>
      <w:r>
        <w:rPr>
          <w:rFonts w:eastAsiaTheme="minorEastAsia"/>
          <w:color w:val="auto"/>
          <w:sz w:val="24"/>
          <w:szCs w:val="24"/>
          <w:lang w:val="en-US"/>
        </w:rPr>
        <w:tab/>
      </w:r>
      <w:r>
        <w:t>Syllabus</w:t>
      </w:r>
      <w:r>
        <w:tab/>
      </w:r>
      <w:r>
        <w:fldChar w:fldCharType="begin"/>
      </w:r>
      <w:r>
        <w:instrText xml:space="preserve"> PAGEREF _Toc462330647 \h </w:instrText>
      </w:r>
      <w:r>
        <w:fldChar w:fldCharType="separate"/>
      </w:r>
      <w:r>
        <w:t>8</w:t>
      </w:r>
      <w:r>
        <w:fldChar w:fldCharType="end"/>
      </w:r>
    </w:p>
    <w:p w14:paraId="09C5FB54"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1.3.1.</w:t>
      </w:r>
      <w:r>
        <w:rPr>
          <w:rFonts w:eastAsiaTheme="minorEastAsia"/>
          <w:noProof/>
          <w:sz w:val="24"/>
          <w:szCs w:val="24"/>
          <w:lang w:val="en-US"/>
        </w:rPr>
        <w:tab/>
      </w:r>
      <w:r>
        <w:rPr>
          <w:noProof/>
        </w:rPr>
        <w:t>Lesson 1 – Rotating Beacons – General</w:t>
      </w:r>
      <w:r>
        <w:rPr>
          <w:noProof/>
        </w:rPr>
        <w:tab/>
      </w:r>
      <w:r>
        <w:rPr>
          <w:noProof/>
        </w:rPr>
        <w:fldChar w:fldCharType="begin"/>
      </w:r>
      <w:r>
        <w:rPr>
          <w:noProof/>
        </w:rPr>
        <w:instrText xml:space="preserve"> PAGEREF _Toc462330648 \h </w:instrText>
      </w:r>
      <w:r>
        <w:rPr>
          <w:noProof/>
        </w:rPr>
      </w:r>
      <w:r>
        <w:rPr>
          <w:noProof/>
        </w:rPr>
        <w:fldChar w:fldCharType="separate"/>
      </w:r>
      <w:r>
        <w:rPr>
          <w:noProof/>
        </w:rPr>
        <w:t>8</w:t>
      </w:r>
      <w:r>
        <w:rPr>
          <w:noProof/>
        </w:rPr>
        <w:fldChar w:fldCharType="end"/>
      </w:r>
    </w:p>
    <w:p w14:paraId="0B47728D"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1.3.2.</w:t>
      </w:r>
      <w:r>
        <w:rPr>
          <w:rFonts w:eastAsiaTheme="minorEastAsia"/>
          <w:noProof/>
          <w:sz w:val="24"/>
          <w:szCs w:val="24"/>
          <w:lang w:val="en-US"/>
        </w:rPr>
        <w:tab/>
      </w:r>
      <w:r>
        <w:rPr>
          <w:noProof/>
        </w:rPr>
        <w:t>Lesson 2 – Traditional and Modern Rotating Beacons</w:t>
      </w:r>
      <w:r>
        <w:rPr>
          <w:noProof/>
        </w:rPr>
        <w:tab/>
      </w:r>
      <w:r>
        <w:rPr>
          <w:noProof/>
        </w:rPr>
        <w:fldChar w:fldCharType="begin"/>
      </w:r>
      <w:r>
        <w:rPr>
          <w:noProof/>
        </w:rPr>
        <w:instrText xml:space="preserve"> PAGEREF _Toc462330649 \h </w:instrText>
      </w:r>
      <w:r>
        <w:rPr>
          <w:noProof/>
        </w:rPr>
      </w:r>
      <w:r>
        <w:rPr>
          <w:noProof/>
        </w:rPr>
        <w:fldChar w:fldCharType="separate"/>
      </w:r>
      <w:r>
        <w:rPr>
          <w:noProof/>
        </w:rPr>
        <w:t>8</w:t>
      </w:r>
      <w:r>
        <w:rPr>
          <w:noProof/>
        </w:rPr>
        <w:fldChar w:fldCharType="end"/>
      </w:r>
    </w:p>
    <w:p w14:paraId="4F024511" w14:textId="77777777" w:rsidR="00ED742D" w:rsidRDefault="00ED742D">
      <w:pPr>
        <w:pStyle w:val="TOC1"/>
        <w:rPr>
          <w:rFonts w:eastAsiaTheme="minorEastAsia"/>
          <w:b w:val="0"/>
          <w:color w:val="auto"/>
          <w:sz w:val="24"/>
          <w:szCs w:val="24"/>
          <w:lang w:val="en-US"/>
        </w:rPr>
      </w:pPr>
      <w:r w:rsidRPr="00176C66">
        <w:t>2.</w:t>
      </w:r>
      <w:r>
        <w:rPr>
          <w:rFonts w:eastAsiaTheme="minorEastAsia"/>
          <w:b w:val="0"/>
          <w:color w:val="auto"/>
          <w:sz w:val="24"/>
          <w:szCs w:val="24"/>
          <w:lang w:val="en-US"/>
        </w:rPr>
        <w:tab/>
      </w:r>
      <w:r>
        <w:t xml:space="preserve">MODULE 2 – </w:t>
      </w:r>
      <w:r w:rsidRPr="00176C66">
        <w:t>THE PRINCIPLES OF FIXED OPTICS, DRUM LENSES AND ROTATING OPTICS AND FOCUSSING DEVICES BUILT INTO CLASSICAL LENSES</w:t>
      </w:r>
      <w:r>
        <w:tab/>
      </w:r>
      <w:r>
        <w:fldChar w:fldCharType="begin"/>
      </w:r>
      <w:r>
        <w:instrText xml:space="preserve"> PAGEREF _Toc462330650 \h </w:instrText>
      </w:r>
      <w:r>
        <w:fldChar w:fldCharType="separate"/>
      </w:r>
      <w:r>
        <w:t>8</w:t>
      </w:r>
      <w:r>
        <w:fldChar w:fldCharType="end"/>
      </w:r>
    </w:p>
    <w:p w14:paraId="25207FB5" w14:textId="77777777" w:rsidR="00ED742D" w:rsidRDefault="00ED742D">
      <w:pPr>
        <w:pStyle w:val="TOC2"/>
        <w:rPr>
          <w:rFonts w:eastAsiaTheme="minorEastAsia"/>
          <w:color w:val="auto"/>
          <w:sz w:val="24"/>
          <w:szCs w:val="24"/>
          <w:lang w:val="en-US"/>
        </w:rPr>
      </w:pPr>
      <w:r w:rsidRPr="00176C66">
        <w:t>2.1.</w:t>
      </w:r>
      <w:r>
        <w:rPr>
          <w:rFonts w:eastAsiaTheme="minorEastAsia"/>
          <w:color w:val="auto"/>
          <w:sz w:val="24"/>
          <w:szCs w:val="24"/>
          <w:lang w:val="en-US"/>
        </w:rPr>
        <w:tab/>
      </w:r>
      <w:r>
        <w:t>Scope</w:t>
      </w:r>
      <w:r>
        <w:tab/>
      </w:r>
      <w:r>
        <w:fldChar w:fldCharType="begin"/>
      </w:r>
      <w:r>
        <w:instrText xml:space="preserve"> PAGEREF _Toc462330651 \h </w:instrText>
      </w:r>
      <w:r>
        <w:fldChar w:fldCharType="separate"/>
      </w:r>
      <w:r>
        <w:t>8</w:t>
      </w:r>
      <w:r>
        <w:fldChar w:fldCharType="end"/>
      </w:r>
    </w:p>
    <w:p w14:paraId="6AD0171F" w14:textId="77777777" w:rsidR="00ED742D" w:rsidRDefault="00ED742D">
      <w:pPr>
        <w:pStyle w:val="TOC2"/>
        <w:rPr>
          <w:rFonts w:eastAsiaTheme="minorEastAsia"/>
          <w:color w:val="auto"/>
          <w:sz w:val="24"/>
          <w:szCs w:val="24"/>
          <w:lang w:val="en-US"/>
        </w:rPr>
      </w:pPr>
      <w:r w:rsidRPr="00176C66">
        <w:t>2.2.</w:t>
      </w:r>
      <w:r>
        <w:rPr>
          <w:rFonts w:eastAsiaTheme="minorEastAsia"/>
          <w:color w:val="auto"/>
          <w:sz w:val="24"/>
          <w:szCs w:val="24"/>
          <w:lang w:val="en-US"/>
        </w:rPr>
        <w:tab/>
      </w:r>
      <w:r>
        <w:t>Learning Objective</w:t>
      </w:r>
      <w:r>
        <w:tab/>
      </w:r>
      <w:r>
        <w:fldChar w:fldCharType="begin"/>
      </w:r>
      <w:r>
        <w:instrText xml:space="preserve"> PAGEREF _Toc462330652 \h </w:instrText>
      </w:r>
      <w:r>
        <w:fldChar w:fldCharType="separate"/>
      </w:r>
      <w:r>
        <w:t>8</w:t>
      </w:r>
      <w:r>
        <w:fldChar w:fldCharType="end"/>
      </w:r>
    </w:p>
    <w:p w14:paraId="4C13EE55" w14:textId="77777777" w:rsidR="00ED742D" w:rsidRDefault="00ED742D">
      <w:pPr>
        <w:pStyle w:val="TOC2"/>
        <w:rPr>
          <w:rFonts w:eastAsiaTheme="minorEastAsia"/>
          <w:color w:val="auto"/>
          <w:sz w:val="24"/>
          <w:szCs w:val="24"/>
          <w:lang w:val="en-US"/>
        </w:rPr>
      </w:pPr>
      <w:r w:rsidRPr="00176C66">
        <w:t>2.3.</w:t>
      </w:r>
      <w:r>
        <w:rPr>
          <w:rFonts w:eastAsiaTheme="minorEastAsia"/>
          <w:color w:val="auto"/>
          <w:sz w:val="24"/>
          <w:szCs w:val="24"/>
          <w:lang w:val="en-US"/>
        </w:rPr>
        <w:tab/>
      </w:r>
      <w:r>
        <w:t>Syllabus</w:t>
      </w:r>
      <w:r>
        <w:tab/>
      </w:r>
      <w:r>
        <w:fldChar w:fldCharType="begin"/>
      </w:r>
      <w:r>
        <w:instrText xml:space="preserve"> PAGEREF _Toc462330653 \h </w:instrText>
      </w:r>
      <w:r>
        <w:fldChar w:fldCharType="separate"/>
      </w:r>
      <w:r>
        <w:t>8</w:t>
      </w:r>
      <w:r>
        <w:fldChar w:fldCharType="end"/>
      </w:r>
    </w:p>
    <w:p w14:paraId="33AB0646"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2.3.1.</w:t>
      </w:r>
      <w:r>
        <w:rPr>
          <w:rFonts w:eastAsiaTheme="minorEastAsia"/>
          <w:noProof/>
          <w:sz w:val="24"/>
          <w:szCs w:val="24"/>
          <w:lang w:val="en-US"/>
        </w:rPr>
        <w:tab/>
      </w:r>
      <w:r>
        <w:rPr>
          <w:noProof/>
        </w:rPr>
        <w:t>Lesson 1 – Glass and Acrylic Lenses</w:t>
      </w:r>
      <w:r>
        <w:rPr>
          <w:noProof/>
        </w:rPr>
        <w:tab/>
      </w:r>
      <w:r>
        <w:rPr>
          <w:noProof/>
        </w:rPr>
        <w:fldChar w:fldCharType="begin"/>
      </w:r>
      <w:r>
        <w:rPr>
          <w:noProof/>
        </w:rPr>
        <w:instrText xml:space="preserve"> PAGEREF _Toc462330654 \h </w:instrText>
      </w:r>
      <w:r>
        <w:rPr>
          <w:noProof/>
        </w:rPr>
      </w:r>
      <w:r>
        <w:rPr>
          <w:noProof/>
        </w:rPr>
        <w:fldChar w:fldCharType="separate"/>
      </w:r>
      <w:r>
        <w:rPr>
          <w:noProof/>
        </w:rPr>
        <w:t>8</w:t>
      </w:r>
      <w:r>
        <w:rPr>
          <w:noProof/>
        </w:rPr>
        <w:fldChar w:fldCharType="end"/>
      </w:r>
    </w:p>
    <w:p w14:paraId="431C8BA3"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2.3.2.</w:t>
      </w:r>
      <w:r>
        <w:rPr>
          <w:rFonts w:eastAsiaTheme="minorEastAsia"/>
          <w:noProof/>
          <w:sz w:val="24"/>
          <w:szCs w:val="24"/>
          <w:lang w:val="en-US"/>
        </w:rPr>
        <w:tab/>
      </w:r>
      <w:r>
        <w:rPr>
          <w:noProof/>
        </w:rPr>
        <w:t>Lesson 2 - Focussing Procedures</w:t>
      </w:r>
      <w:r>
        <w:rPr>
          <w:noProof/>
        </w:rPr>
        <w:tab/>
      </w:r>
      <w:r>
        <w:rPr>
          <w:noProof/>
        </w:rPr>
        <w:fldChar w:fldCharType="begin"/>
      </w:r>
      <w:r>
        <w:rPr>
          <w:noProof/>
        </w:rPr>
        <w:instrText xml:space="preserve"> PAGEREF _Toc462330655 \h </w:instrText>
      </w:r>
      <w:r>
        <w:rPr>
          <w:noProof/>
        </w:rPr>
      </w:r>
      <w:r>
        <w:rPr>
          <w:noProof/>
        </w:rPr>
        <w:fldChar w:fldCharType="separate"/>
      </w:r>
      <w:r>
        <w:rPr>
          <w:noProof/>
        </w:rPr>
        <w:t>9</w:t>
      </w:r>
      <w:r>
        <w:rPr>
          <w:noProof/>
        </w:rPr>
        <w:fldChar w:fldCharType="end"/>
      </w:r>
    </w:p>
    <w:p w14:paraId="3925CEBF" w14:textId="77777777" w:rsidR="00ED742D" w:rsidRDefault="00ED742D">
      <w:pPr>
        <w:pStyle w:val="TOC1"/>
        <w:rPr>
          <w:rFonts w:eastAsiaTheme="minorEastAsia"/>
          <w:b w:val="0"/>
          <w:color w:val="auto"/>
          <w:sz w:val="24"/>
          <w:szCs w:val="24"/>
          <w:lang w:val="en-US"/>
        </w:rPr>
      </w:pPr>
      <w:r w:rsidRPr="00176C66">
        <w:t>3.</w:t>
      </w:r>
      <w:r>
        <w:rPr>
          <w:rFonts w:eastAsiaTheme="minorEastAsia"/>
          <w:b w:val="0"/>
          <w:color w:val="auto"/>
          <w:sz w:val="24"/>
          <w:szCs w:val="24"/>
          <w:lang w:val="en-US"/>
        </w:rPr>
        <w:tab/>
      </w:r>
      <w:r>
        <w:t xml:space="preserve">MODULE 3 – </w:t>
      </w:r>
      <w:r w:rsidRPr="00176C66">
        <w:t>LAMP TYPES AND CHANGERS USED IN CLASSICAL AND MODERN ROTATING BEACONS</w:t>
      </w:r>
      <w:r>
        <w:tab/>
      </w:r>
      <w:r>
        <w:fldChar w:fldCharType="begin"/>
      </w:r>
      <w:r>
        <w:instrText xml:space="preserve"> PAGEREF _Toc462330656 \h </w:instrText>
      </w:r>
      <w:r>
        <w:fldChar w:fldCharType="separate"/>
      </w:r>
      <w:r>
        <w:t>9</w:t>
      </w:r>
      <w:r>
        <w:fldChar w:fldCharType="end"/>
      </w:r>
    </w:p>
    <w:p w14:paraId="7A7949C1" w14:textId="77777777" w:rsidR="00ED742D" w:rsidRDefault="00ED742D">
      <w:pPr>
        <w:pStyle w:val="TOC2"/>
        <w:rPr>
          <w:rFonts w:eastAsiaTheme="minorEastAsia"/>
          <w:color w:val="auto"/>
          <w:sz w:val="24"/>
          <w:szCs w:val="24"/>
          <w:lang w:val="en-US"/>
        </w:rPr>
      </w:pPr>
      <w:r w:rsidRPr="00176C66">
        <w:t>3.1.</w:t>
      </w:r>
      <w:r>
        <w:rPr>
          <w:rFonts w:eastAsiaTheme="minorEastAsia"/>
          <w:color w:val="auto"/>
          <w:sz w:val="24"/>
          <w:szCs w:val="24"/>
          <w:lang w:val="en-US"/>
        </w:rPr>
        <w:tab/>
      </w:r>
      <w:r>
        <w:t>Scope</w:t>
      </w:r>
      <w:r>
        <w:tab/>
      </w:r>
      <w:r>
        <w:fldChar w:fldCharType="begin"/>
      </w:r>
      <w:r>
        <w:instrText xml:space="preserve"> PAGEREF _Toc462330657 \h </w:instrText>
      </w:r>
      <w:r>
        <w:fldChar w:fldCharType="separate"/>
      </w:r>
      <w:r>
        <w:t>9</w:t>
      </w:r>
      <w:r>
        <w:fldChar w:fldCharType="end"/>
      </w:r>
    </w:p>
    <w:p w14:paraId="1A0F5F30" w14:textId="77777777" w:rsidR="00ED742D" w:rsidRDefault="00ED742D">
      <w:pPr>
        <w:pStyle w:val="TOC2"/>
        <w:rPr>
          <w:rFonts w:eastAsiaTheme="minorEastAsia"/>
          <w:color w:val="auto"/>
          <w:sz w:val="24"/>
          <w:szCs w:val="24"/>
          <w:lang w:val="en-US"/>
        </w:rPr>
      </w:pPr>
      <w:r w:rsidRPr="00176C66">
        <w:t>3.2.</w:t>
      </w:r>
      <w:r>
        <w:rPr>
          <w:rFonts w:eastAsiaTheme="minorEastAsia"/>
          <w:color w:val="auto"/>
          <w:sz w:val="24"/>
          <w:szCs w:val="24"/>
          <w:lang w:val="en-US"/>
        </w:rPr>
        <w:tab/>
      </w:r>
      <w:r>
        <w:t>Learning Objective</w:t>
      </w:r>
      <w:r>
        <w:tab/>
      </w:r>
      <w:r>
        <w:fldChar w:fldCharType="begin"/>
      </w:r>
      <w:r>
        <w:instrText xml:space="preserve"> PAGEREF _Toc462330658 \h </w:instrText>
      </w:r>
      <w:r>
        <w:fldChar w:fldCharType="separate"/>
      </w:r>
      <w:r>
        <w:t>9</w:t>
      </w:r>
      <w:r>
        <w:fldChar w:fldCharType="end"/>
      </w:r>
    </w:p>
    <w:p w14:paraId="5AC36178" w14:textId="77777777" w:rsidR="00ED742D" w:rsidRDefault="00ED742D">
      <w:pPr>
        <w:pStyle w:val="TOC2"/>
        <w:rPr>
          <w:rFonts w:eastAsiaTheme="minorEastAsia"/>
          <w:color w:val="auto"/>
          <w:sz w:val="24"/>
          <w:szCs w:val="24"/>
          <w:lang w:val="en-US"/>
        </w:rPr>
      </w:pPr>
      <w:r w:rsidRPr="00176C66">
        <w:t>3.3.</w:t>
      </w:r>
      <w:r>
        <w:rPr>
          <w:rFonts w:eastAsiaTheme="minorEastAsia"/>
          <w:color w:val="auto"/>
          <w:sz w:val="24"/>
          <w:szCs w:val="24"/>
          <w:lang w:val="en-US"/>
        </w:rPr>
        <w:tab/>
      </w:r>
      <w:r>
        <w:t>Syllabus</w:t>
      </w:r>
      <w:r>
        <w:tab/>
      </w:r>
      <w:r>
        <w:fldChar w:fldCharType="begin"/>
      </w:r>
      <w:r>
        <w:instrText xml:space="preserve"> PAGEREF _Toc462330659 \h </w:instrText>
      </w:r>
      <w:r>
        <w:fldChar w:fldCharType="separate"/>
      </w:r>
      <w:r>
        <w:t>9</w:t>
      </w:r>
      <w:r>
        <w:fldChar w:fldCharType="end"/>
      </w:r>
    </w:p>
    <w:p w14:paraId="147F18CE"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3.3.1.</w:t>
      </w:r>
      <w:r>
        <w:rPr>
          <w:rFonts w:eastAsiaTheme="minorEastAsia"/>
          <w:noProof/>
          <w:sz w:val="24"/>
          <w:szCs w:val="24"/>
          <w:lang w:val="en-US"/>
        </w:rPr>
        <w:tab/>
      </w:r>
      <w:r>
        <w:rPr>
          <w:noProof/>
        </w:rPr>
        <w:t>Lesson 1 – Lamps and Lamp Safety</w:t>
      </w:r>
      <w:r>
        <w:rPr>
          <w:noProof/>
        </w:rPr>
        <w:tab/>
      </w:r>
      <w:r>
        <w:rPr>
          <w:noProof/>
        </w:rPr>
        <w:fldChar w:fldCharType="begin"/>
      </w:r>
      <w:r>
        <w:rPr>
          <w:noProof/>
        </w:rPr>
        <w:instrText xml:space="preserve"> PAGEREF _Toc462330660 \h </w:instrText>
      </w:r>
      <w:r>
        <w:rPr>
          <w:noProof/>
        </w:rPr>
      </w:r>
      <w:r>
        <w:rPr>
          <w:noProof/>
        </w:rPr>
        <w:fldChar w:fldCharType="separate"/>
      </w:r>
      <w:r>
        <w:rPr>
          <w:noProof/>
        </w:rPr>
        <w:t>9</w:t>
      </w:r>
      <w:r>
        <w:rPr>
          <w:noProof/>
        </w:rPr>
        <w:fldChar w:fldCharType="end"/>
      </w:r>
    </w:p>
    <w:p w14:paraId="6AE75300"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3.3.2.</w:t>
      </w:r>
      <w:r>
        <w:rPr>
          <w:rFonts w:eastAsiaTheme="minorEastAsia"/>
          <w:noProof/>
          <w:sz w:val="24"/>
          <w:szCs w:val="24"/>
          <w:lang w:val="en-US"/>
        </w:rPr>
        <w:tab/>
      </w:r>
      <w:r>
        <w:rPr>
          <w:noProof/>
        </w:rPr>
        <w:t>Lesson 2 - Lamp Changers used in Rotating Optics</w:t>
      </w:r>
      <w:r>
        <w:rPr>
          <w:noProof/>
        </w:rPr>
        <w:tab/>
      </w:r>
      <w:r>
        <w:rPr>
          <w:noProof/>
        </w:rPr>
        <w:fldChar w:fldCharType="begin"/>
      </w:r>
      <w:r>
        <w:rPr>
          <w:noProof/>
        </w:rPr>
        <w:instrText xml:space="preserve"> PAGEREF _Toc462330661 \h </w:instrText>
      </w:r>
      <w:r>
        <w:rPr>
          <w:noProof/>
        </w:rPr>
      </w:r>
      <w:r>
        <w:rPr>
          <w:noProof/>
        </w:rPr>
        <w:fldChar w:fldCharType="separate"/>
      </w:r>
      <w:r>
        <w:rPr>
          <w:noProof/>
        </w:rPr>
        <w:t>9</w:t>
      </w:r>
      <w:r>
        <w:rPr>
          <w:noProof/>
        </w:rPr>
        <w:fldChar w:fldCharType="end"/>
      </w:r>
    </w:p>
    <w:p w14:paraId="476821BC" w14:textId="77777777" w:rsidR="00ED742D" w:rsidRDefault="00ED742D">
      <w:pPr>
        <w:pStyle w:val="TOC1"/>
        <w:rPr>
          <w:rFonts w:eastAsiaTheme="minorEastAsia"/>
          <w:b w:val="0"/>
          <w:color w:val="auto"/>
          <w:sz w:val="24"/>
          <w:szCs w:val="24"/>
          <w:lang w:val="en-US"/>
        </w:rPr>
      </w:pPr>
      <w:r w:rsidRPr="00176C66">
        <w:t>4.</w:t>
      </w:r>
      <w:r>
        <w:rPr>
          <w:rFonts w:eastAsiaTheme="minorEastAsia"/>
          <w:b w:val="0"/>
          <w:color w:val="auto"/>
          <w:sz w:val="24"/>
          <w:szCs w:val="24"/>
          <w:lang w:val="en-US"/>
        </w:rPr>
        <w:tab/>
      </w:r>
      <w:r>
        <w:t xml:space="preserve">MODULE 4 – </w:t>
      </w:r>
      <w:r w:rsidRPr="00176C66">
        <w:t>ROTATING BEACON INSTALLATION AND MAINTENANCE</w:t>
      </w:r>
      <w:r>
        <w:tab/>
      </w:r>
      <w:r>
        <w:fldChar w:fldCharType="begin"/>
      </w:r>
      <w:r>
        <w:instrText xml:space="preserve"> PAGEREF _Toc462330662 \h </w:instrText>
      </w:r>
      <w:r>
        <w:fldChar w:fldCharType="separate"/>
      </w:r>
      <w:r>
        <w:t>9</w:t>
      </w:r>
      <w:r>
        <w:fldChar w:fldCharType="end"/>
      </w:r>
    </w:p>
    <w:p w14:paraId="00E2F128" w14:textId="77777777" w:rsidR="00ED742D" w:rsidRDefault="00ED742D">
      <w:pPr>
        <w:pStyle w:val="TOC2"/>
        <w:rPr>
          <w:rFonts w:eastAsiaTheme="minorEastAsia"/>
          <w:color w:val="auto"/>
          <w:sz w:val="24"/>
          <w:szCs w:val="24"/>
          <w:lang w:val="en-US"/>
        </w:rPr>
      </w:pPr>
      <w:r w:rsidRPr="00176C66">
        <w:t>4.1.</w:t>
      </w:r>
      <w:r>
        <w:rPr>
          <w:rFonts w:eastAsiaTheme="minorEastAsia"/>
          <w:color w:val="auto"/>
          <w:sz w:val="24"/>
          <w:szCs w:val="24"/>
          <w:lang w:val="en-US"/>
        </w:rPr>
        <w:tab/>
      </w:r>
      <w:r>
        <w:t>Scope</w:t>
      </w:r>
      <w:r>
        <w:tab/>
      </w:r>
      <w:r>
        <w:fldChar w:fldCharType="begin"/>
      </w:r>
      <w:r>
        <w:instrText xml:space="preserve"> PAGEREF _Toc462330663 \h </w:instrText>
      </w:r>
      <w:r>
        <w:fldChar w:fldCharType="separate"/>
      </w:r>
      <w:r>
        <w:t>9</w:t>
      </w:r>
      <w:r>
        <w:fldChar w:fldCharType="end"/>
      </w:r>
    </w:p>
    <w:p w14:paraId="1D4A466D" w14:textId="77777777" w:rsidR="00ED742D" w:rsidRDefault="00ED742D">
      <w:pPr>
        <w:pStyle w:val="TOC2"/>
        <w:rPr>
          <w:rFonts w:eastAsiaTheme="minorEastAsia"/>
          <w:color w:val="auto"/>
          <w:sz w:val="24"/>
          <w:szCs w:val="24"/>
          <w:lang w:val="en-US"/>
        </w:rPr>
      </w:pPr>
      <w:r w:rsidRPr="00176C66">
        <w:t>4.2.</w:t>
      </w:r>
      <w:r>
        <w:rPr>
          <w:rFonts w:eastAsiaTheme="minorEastAsia"/>
          <w:color w:val="auto"/>
          <w:sz w:val="24"/>
          <w:szCs w:val="24"/>
          <w:lang w:val="en-US"/>
        </w:rPr>
        <w:tab/>
      </w:r>
      <w:r>
        <w:t>Learning Objective</w:t>
      </w:r>
      <w:r>
        <w:tab/>
      </w:r>
      <w:r>
        <w:fldChar w:fldCharType="begin"/>
      </w:r>
      <w:r>
        <w:instrText xml:space="preserve"> PAGEREF _Toc462330664 \h </w:instrText>
      </w:r>
      <w:r>
        <w:fldChar w:fldCharType="separate"/>
      </w:r>
      <w:r>
        <w:t>10</w:t>
      </w:r>
      <w:r>
        <w:fldChar w:fldCharType="end"/>
      </w:r>
    </w:p>
    <w:p w14:paraId="457C9499" w14:textId="77777777" w:rsidR="00ED742D" w:rsidRDefault="00ED742D">
      <w:pPr>
        <w:pStyle w:val="TOC2"/>
        <w:rPr>
          <w:rFonts w:eastAsiaTheme="minorEastAsia"/>
          <w:color w:val="auto"/>
          <w:sz w:val="24"/>
          <w:szCs w:val="24"/>
          <w:lang w:val="en-US"/>
        </w:rPr>
      </w:pPr>
      <w:r w:rsidRPr="00176C66">
        <w:t>4.3.</w:t>
      </w:r>
      <w:r>
        <w:rPr>
          <w:rFonts w:eastAsiaTheme="minorEastAsia"/>
          <w:color w:val="auto"/>
          <w:sz w:val="24"/>
          <w:szCs w:val="24"/>
          <w:lang w:val="en-US"/>
        </w:rPr>
        <w:tab/>
      </w:r>
      <w:r>
        <w:t>Syllabus</w:t>
      </w:r>
      <w:r>
        <w:tab/>
      </w:r>
      <w:r>
        <w:fldChar w:fldCharType="begin"/>
      </w:r>
      <w:r>
        <w:instrText xml:space="preserve"> PAGEREF _Toc462330665 \h </w:instrText>
      </w:r>
      <w:r>
        <w:fldChar w:fldCharType="separate"/>
      </w:r>
      <w:r>
        <w:t>10</w:t>
      </w:r>
      <w:r>
        <w:fldChar w:fldCharType="end"/>
      </w:r>
    </w:p>
    <w:p w14:paraId="575D7E1F"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4.3.1.</w:t>
      </w:r>
      <w:r>
        <w:rPr>
          <w:rFonts w:eastAsiaTheme="minorEastAsia"/>
          <w:noProof/>
          <w:sz w:val="24"/>
          <w:szCs w:val="24"/>
          <w:lang w:val="en-US"/>
        </w:rPr>
        <w:tab/>
      </w:r>
      <w:r>
        <w:rPr>
          <w:noProof/>
        </w:rPr>
        <w:t>Lesson 1 – Preparation</w:t>
      </w:r>
      <w:r>
        <w:rPr>
          <w:noProof/>
        </w:rPr>
        <w:tab/>
      </w:r>
      <w:r>
        <w:rPr>
          <w:noProof/>
        </w:rPr>
        <w:fldChar w:fldCharType="begin"/>
      </w:r>
      <w:r>
        <w:rPr>
          <w:noProof/>
        </w:rPr>
        <w:instrText xml:space="preserve"> PAGEREF _Toc462330666 \h </w:instrText>
      </w:r>
      <w:r>
        <w:rPr>
          <w:noProof/>
        </w:rPr>
      </w:r>
      <w:r>
        <w:rPr>
          <w:noProof/>
        </w:rPr>
        <w:fldChar w:fldCharType="separate"/>
      </w:r>
      <w:r>
        <w:rPr>
          <w:noProof/>
        </w:rPr>
        <w:t>10</w:t>
      </w:r>
      <w:r>
        <w:rPr>
          <w:noProof/>
        </w:rPr>
        <w:fldChar w:fldCharType="end"/>
      </w:r>
    </w:p>
    <w:p w14:paraId="38BC46D3"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4.3.2.</w:t>
      </w:r>
      <w:r>
        <w:rPr>
          <w:rFonts w:eastAsiaTheme="minorEastAsia"/>
          <w:noProof/>
          <w:sz w:val="24"/>
          <w:szCs w:val="24"/>
          <w:lang w:val="en-US"/>
        </w:rPr>
        <w:tab/>
      </w:r>
      <w:r>
        <w:rPr>
          <w:noProof/>
        </w:rPr>
        <w:t>Lesson 2 - Rotating Beacon Assembly</w:t>
      </w:r>
      <w:r>
        <w:rPr>
          <w:noProof/>
        </w:rPr>
        <w:tab/>
      </w:r>
      <w:r>
        <w:rPr>
          <w:noProof/>
        </w:rPr>
        <w:fldChar w:fldCharType="begin"/>
      </w:r>
      <w:r>
        <w:rPr>
          <w:noProof/>
        </w:rPr>
        <w:instrText xml:space="preserve"> PAGEREF _Toc462330667 \h </w:instrText>
      </w:r>
      <w:r>
        <w:rPr>
          <w:noProof/>
        </w:rPr>
      </w:r>
      <w:r>
        <w:rPr>
          <w:noProof/>
        </w:rPr>
        <w:fldChar w:fldCharType="separate"/>
      </w:r>
      <w:r>
        <w:rPr>
          <w:noProof/>
        </w:rPr>
        <w:t>10</w:t>
      </w:r>
      <w:r>
        <w:rPr>
          <w:noProof/>
        </w:rPr>
        <w:fldChar w:fldCharType="end"/>
      </w:r>
    </w:p>
    <w:p w14:paraId="29F5E525" w14:textId="77777777" w:rsidR="00ED742D" w:rsidRDefault="00ED742D">
      <w:pPr>
        <w:pStyle w:val="TOC3"/>
        <w:tabs>
          <w:tab w:val="left" w:pos="1134"/>
          <w:tab w:val="right" w:leader="dot" w:pos="10195"/>
        </w:tabs>
        <w:rPr>
          <w:rFonts w:eastAsiaTheme="minorEastAsia"/>
          <w:noProof/>
          <w:sz w:val="24"/>
          <w:szCs w:val="24"/>
          <w:lang w:val="en-US"/>
        </w:rPr>
      </w:pPr>
      <w:r w:rsidRPr="00176C66">
        <w:rPr>
          <w:noProof/>
        </w:rPr>
        <w:t>4.3.3.</w:t>
      </w:r>
      <w:r>
        <w:rPr>
          <w:rFonts w:eastAsiaTheme="minorEastAsia"/>
          <w:noProof/>
          <w:sz w:val="24"/>
          <w:szCs w:val="24"/>
          <w:lang w:val="en-US"/>
        </w:rPr>
        <w:tab/>
      </w:r>
      <w:r>
        <w:rPr>
          <w:noProof/>
        </w:rPr>
        <w:t>Lesson 3 – Maintenance of Rotating Beacons</w:t>
      </w:r>
      <w:r>
        <w:rPr>
          <w:noProof/>
        </w:rPr>
        <w:tab/>
      </w:r>
      <w:r>
        <w:rPr>
          <w:noProof/>
        </w:rPr>
        <w:fldChar w:fldCharType="begin"/>
      </w:r>
      <w:r>
        <w:rPr>
          <w:noProof/>
        </w:rPr>
        <w:instrText xml:space="preserve"> PAGEREF _Toc462330668 \h </w:instrText>
      </w:r>
      <w:r>
        <w:rPr>
          <w:noProof/>
        </w:rPr>
      </w:r>
      <w:r>
        <w:rPr>
          <w:noProof/>
        </w:rPr>
        <w:fldChar w:fldCharType="separate"/>
      </w:r>
      <w:r>
        <w:rPr>
          <w:noProof/>
        </w:rPr>
        <w:t>10</w:t>
      </w:r>
      <w:r>
        <w:rPr>
          <w:noProof/>
        </w:rPr>
        <w:fldChar w:fldCharType="end"/>
      </w:r>
    </w:p>
    <w:p w14:paraId="596483C6" w14:textId="77777777" w:rsidR="00ED742D" w:rsidRDefault="00ED742D">
      <w:pPr>
        <w:pStyle w:val="TOC1"/>
        <w:rPr>
          <w:rFonts w:eastAsiaTheme="minorEastAsia"/>
          <w:b w:val="0"/>
          <w:color w:val="auto"/>
          <w:sz w:val="24"/>
          <w:szCs w:val="24"/>
          <w:lang w:val="en-US"/>
        </w:rPr>
      </w:pPr>
      <w:r w:rsidRPr="00176C66">
        <w:t>5.</w:t>
      </w:r>
      <w:r>
        <w:rPr>
          <w:rFonts w:eastAsiaTheme="minorEastAsia"/>
          <w:b w:val="0"/>
          <w:color w:val="auto"/>
          <w:sz w:val="24"/>
          <w:szCs w:val="24"/>
          <w:lang w:val="en-US"/>
        </w:rPr>
        <w:tab/>
      </w:r>
      <w:r>
        <w:t>SITE VISIT</w:t>
      </w:r>
      <w:r>
        <w:tab/>
      </w:r>
      <w:r>
        <w:fldChar w:fldCharType="begin"/>
      </w:r>
      <w:r>
        <w:instrText xml:space="preserve"> PAGEREF _Toc462330669 \h </w:instrText>
      </w:r>
      <w:r>
        <w:fldChar w:fldCharType="separate"/>
      </w:r>
      <w:r>
        <w:t>10</w:t>
      </w:r>
      <w:r>
        <w:fldChar w:fldCharType="end"/>
      </w:r>
    </w:p>
    <w:p w14:paraId="58CA9B9C"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6FC082FD" w14:textId="77777777" w:rsidR="00D36983" w:rsidRPr="00093294" w:rsidRDefault="00D36983" w:rsidP="00D36983">
      <w:pPr>
        <w:pStyle w:val="ListofFigures"/>
      </w:pPr>
      <w:r w:rsidRPr="00093294">
        <w:lastRenderedPageBreak/>
        <w:t>List of Tables</w:t>
      </w:r>
    </w:p>
    <w:p w14:paraId="476E2383" w14:textId="77777777" w:rsidR="00C739BC"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C739BC">
        <w:rPr>
          <w:noProof/>
        </w:rPr>
        <w:t>Table 1</w:t>
      </w:r>
      <w:r w:rsidR="00C739BC">
        <w:rPr>
          <w:rFonts w:eastAsiaTheme="minorEastAsia"/>
          <w:i w:val="0"/>
          <w:noProof/>
          <w:sz w:val="24"/>
          <w:szCs w:val="24"/>
          <w:lang w:val="en-US"/>
        </w:rPr>
        <w:tab/>
      </w:r>
      <w:r w:rsidR="00C739BC">
        <w:rPr>
          <w:noProof/>
        </w:rPr>
        <w:t>Table of Teaching Modules</w:t>
      </w:r>
      <w:r w:rsidR="00C739BC">
        <w:rPr>
          <w:noProof/>
        </w:rPr>
        <w:tab/>
      </w:r>
      <w:r w:rsidR="00C739BC">
        <w:rPr>
          <w:noProof/>
        </w:rPr>
        <w:fldChar w:fldCharType="begin"/>
      </w:r>
      <w:r w:rsidR="00C739BC">
        <w:rPr>
          <w:noProof/>
        </w:rPr>
        <w:instrText xml:space="preserve"> PAGEREF _Toc449261771 \h </w:instrText>
      </w:r>
      <w:r w:rsidR="00C739BC">
        <w:rPr>
          <w:noProof/>
        </w:rPr>
      </w:r>
      <w:r w:rsidR="00C739BC">
        <w:rPr>
          <w:noProof/>
        </w:rPr>
        <w:fldChar w:fldCharType="separate"/>
      </w:r>
      <w:r w:rsidR="009B5EAF">
        <w:rPr>
          <w:noProof/>
        </w:rPr>
        <w:t>6</w:t>
      </w:r>
      <w:r w:rsidR="00C739BC">
        <w:rPr>
          <w:noProof/>
        </w:rPr>
        <w:fldChar w:fldCharType="end"/>
      </w:r>
    </w:p>
    <w:p w14:paraId="67553F51" w14:textId="77777777" w:rsidR="00D36983" w:rsidRPr="00093294" w:rsidRDefault="00D36983" w:rsidP="00D36983">
      <w:r w:rsidRPr="00093294">
        <w:fldChar w:fldCharType="end"/>
      </w:r>
    </w:p>
    <w:p w14:paraId="4C6AE163" w14:textId="77777777" w:rsidR="00EB6F3C" w:rsidRPr="00093294" w:rsidRDefault="00EB6F3C" w:rsidP="00883AE3"/>
    <w:p w14:paraId="3B558070" w14:textId="77777777" w:rsidR="00790277" w:rsidRPr="00093294" w:rsidRDefault="00790277" w:rsidP="003274DB">
      <w:pPr>
        <w:sectPr w:rsidR="00790277" w:rsidRPr="00093294" w:rsidSect="00292085">
          <w:headerReference w:type="default" r:id="rId14"/>
          <w:pgSz w:w="11906" w:h="16838" w:code="9"/>
          <w:pgMar w:top="567" w:right="794" w:bottom="567" w:left="907" w:header="567" w:footer="567" w:gutter="0"/>
          <w:cols w:space="708"/>
          <w:docGrid w:linePitch="360"/>
        </w:sectPr>
      </w:pPr>
    </w:p>
    <w:p w14:paraId="5A2D0AA0" w14:textId="77777777" w:rsidR="00465491" w:rsidRPr="00093294" w:rsidRDefault="00465491" w:rsidP="00465491">
      <w:pPr>
        <w:pStyle w:val="Forward"/>
      </w:pPr>
      <w:bookmarkStart w:id="19" w:name="_Toc419881195"/>
      <w:r w:rsidRPr="00093294">
        <w:lastRenderedPageBreak/>
        <w:t>FOREWORD</w:t>
      </w:r>
      <w:bookmarkEnd w:id="19"/>
    </w:p>
    <w:p w14:paraId="0CFD6FF9"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1BD60BF"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09356F8F"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62057147" w14:textId="77777777"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 Wide Academy at the following address:</w:t>
      </w:r>
    </w:p>
    <w:p w14:paraId="05D790B4" w14:textId="77777777" w:rsidR="00D95BDA" w:rsidRPr="00093294" w:rsidRDefault="00D95BDA" w:rsidP="00465491">
      <w:pPr>
        <w:pStyle w:val="BodyText"/>
      </w:pPr>
    </w:p>
    <w:p w14:paraId="39D7100C" w14:textId="77777777" w:rsidR="00D95BDA" w:rsidRDefault="00D95BDA" w:rsidP="00465491">
      <w:pPr>
        <w:pStyle w:val="BodyText"/>
      </w:pPr>
    </w:p>
    <w:p w14:paraId="0A8F8137" w14:textId="77777777" w:rsidR="00380F03" w:rsidRPr="00093294" w:rsidRDefault="00380F03" w:rsidP="00465491">
      <w:pPr>
        <w:pStyle w:val="BodyText"/>
      </w:pPr>
    </w:p>
    <w:p w14:paraId="3E5CE130" w14:textId="786133BC"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del w:id="20" w:author="Plenary Room" w:date="2016-10-14T09:53:00Z">
        <w:r w:rsidR="008B501C" w:rsidDel="00374CF8">
          <w:rPr>
            <w:lang w:eastAsia="de-DE"/>
          </w:rPr>
          <w:delText>DEAN</w:delText>
        </w:r>
      </w:del>
      <w:ins w:id="21" w:author="Plenary Room" w:date="2016-10-14T09:53:00Z">
        <w:r w:rsidR="00374CF8">
          <w:rPr>
            <w:lang w:eastAsia="de-DE"/>
          </w:rPr>
          <w:t>IALA Secretariat</w:t>
        </w:r>
      </w:ins>
    </w:p>
    <w:p w14:paraId="0C37CFD9"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542D7067" w14:textId="77777777" w:rsidR="00380F03" w:rsidRPr="00374CF8" w:rsidRDefault="00380F03" w:rsidP="00380F03">
      <w:pPr>
        <w:pStyle w:val="BodyText"/>
        <w:tabs>
          <w:tab w:val="left" w:pos="6521"/>
          <w:tab w:val="left" w:pos="7513"/>
        </w:tabs>
        <w:spacing w:after="0"/>
        <w:rPr>
          <w:lang w:val="fr-FR" w:eastAsia="de-DE"/>
          <w:rPrChange w:id="22" w:author="Plenary Room" w:date="2016-10-14T09:52:00Z">
            <w:rPr>
              <w:lang w:eastAsia="de-DE"/>
            </w:rPr>
          </w:rPrChange>
        </w:rPr>
      </w:pPr>
      <w:r w:rsidRPr="00374CF8">
        <w:rPr>
          <w:lang w:val="fr-FR" w:eastAsia="de-DE"/>
          <w:rPrChange w:id="23" w:author="Plenary Room" w:date="2016-10-14T09:52:00Z">
            <w:rPr>
              <w:lang w:eastAsia="de-DE"/>
            </w:rPr>
          </w:rPrChange>
        </w:rPr>
        <w:t>10 rue des Gaudines</w:t>
      </w:r>
      <w:r w:rsidRPr="00374CF8">
        <w:rPr>
          <w:lang w:val="fr-FR" w:eastAsia="de-DE"/>
          <w:rPrChange w:id="24" w:author="Plenary Room" w:date="2016-10-14T09:52:00Z">
            <w:rPr>
              <w:lang w:eastAsia="de-DE"/>
            </w:rPr>
          </w:rPrChange>
        </w:rPr>
        <w:tab/>
        <w:t>Fax:</w:t>
      </w:r>
      <w:r w:rsidRPr="00374CF8">
        <w:rPr>
          <w:lang w:val="fr-FR" w:eastAsia="de-DE"/>
          <w:rPrChange w:id="25" w:author="Plenary Room" w:date="2016-10-14T09:52:00Z">
            <w:rPr>
              <w:lang w:eastAsia="de-DE"/>
            </w:rPr>
          </w:rPrChange>
        </w:rPr>
        <w:tab/>
        <w:t>(+) 33 1 34 51 82 05</w:t>
      </w:r>
    </w:p>
    <w:p w14:paraId="6E3DFE93" w14:textId="57749529" w:rsidR="00380F03" w:rsidRPr="00374CF8" w:rsidRDefault="00380F03" w:rsidP="00380F03">
      <w:pPr>
        <w:pStyle w:val="BodyText"/>
        <w:tabs>
          <w:tab w:val="left" w:pos="6521"/>
          <w:tab w:val="left" w:pos="7513"/>
        </w:tabs>
        <w:spacing w:after="0"/>
        <w:rPr>
          <w:lang w:val="fr-FR"/>
          <w:rPrChange w:id="26" w:author="Plenary Room" w:date="2016-10-14T09:52:00Z">
            <w:rPr/>
          </w:rPrChange>
        </w:rPr>
      </w:pPr>
      <w:r w:rsidRPr="00374CF8">
        <w:rPr>
          <w:lang w:val="fr-FR" w:eastAsia="de-DE"/>
          <w:rPrChange w:id="27" w:author="Plenary Room" w:date="2016-10-14T09:52:00Z">
            <w:rPr>
              <w:lang w:eastAsia="de-DE"/>
            </w:rPr>
          </w:rPrChange>
        </w:rPr>
        <w:t>78100 Saint Germain-en-Laye</w:t>
      </w:r>
      <w:r w:rsidRPr="00374CF8">
        <w:rPr>
          <w:lang w:val="fr-FR" w:eastAsia="de-DE"/>
          <w:rPrChange w:id="28" w:author="Plenary Room" w:date="2016-10-14T09:52:00Z">
            <w:rPr>
              <w:lang w:eastAsia="de-DE"/>
            </w:rPr>
          </w:rPrChange>
        </w:rPr>
        <w:tab/>
        <w:t>e-mail:</w:t>
      </w:r>
      <w:r w:rsidRPr="00374CF8">
        <w:rPr>
          <w:lang w:val="fr-FR" w:eastAsia="de-DE"/>
          <w:rPrChange w:id="29" w:author="Plenary Room" w:date="2016-10-14T09:52:00Z">
            <w:rPr>
              <w:lang w:eastAsia="de-DE"/>
            </w:rPr>
          </w:rPrChange>
        </w:rPr>
        <w:tab/>
      </w:r>
      <w:del w:id="30" w:author="Plenary Room" w:date="2016-10-14T09:53:00Z">
        <w:r w:rsidR="00374CF8" w:rsidDel="00374CF8">
          <w:fldChar w:fldCharType="begin"/>
        </w:r>
        <w:r w:rsidR="00374CF8" w:rsidRPr="00374CF8" w:rsidDel="00374CF8">
          <w:rPr>
            <w:lang w:val="fr-FR"/>
            <w:rPrChange w:id="31" w:author="Plenary Room" w:date="2016-10-14T09:52:00Z">
              <w:rPr/>
            </w:rPrChange>
          </w:rPr>
          <w:delInstrText xml:space="preserve"> HYPERLINK "mailto:academy@iala-aism.org" </w:delInstrText>
        </w:r>
        <w:r w:rsidR="00374CF8" w:rsidDel="00374CF8">
          <w:fldChar w:fldCharType="separate"/>
        </w:r>
        <w:r w:rsidRPr="00374CF8" w:rsidDel="00374CF8">
          <w:rPr>
            <w:rStyle w:val="Hyperlink"/>
            <w:rFonts w:eastAsia="Calibri"/>
            <w:lang w:val="fr-FR"/>
            <w:rPrChange w:id="32" w:author="Plenary Room" w:date="2016-10-14T09:52:00Z">
              <w:rPr>
                <w:rStyle w:val="Hyperlink"/>
                <w:rFonts w:eastAsia="Calibri"/>
              </w:rPr>
            </w:rPrChange>
          </w:rPr>
          <w:delText>academy@iala-aism.org</w:delText>
        </w:r>
        <w:r w:rsidR="00374CF8" w:rsidDel="00374CF8">
          <w:rPr>
            <w:rStyle w:val="Hyperlink"/>
            <w:rFonts w:eastAsia="Calibri"/>
          </w:rPr>
          <w:fldChar w:fldCharType="end"/>
        </w:r>
      </w:del>
      <w:ins w:id="33" w:author="Plenary Room" w:date="2016-10-14T09:53:00Z">
        <w:r w:rsidR="00374CF8">
          <w:fldChar w:fldCharType="begin"/>
        </w:r>
        <w:r w:rsidR="00374CF8" w:rsidRPr="00374CF8">
          <w:rPr>
            <w:lang w:val="fr-FR"/>
            <w:rPrChange w:id="34" w:author="Plenary Room" w:date="2016-10-14T09:52:00Z">
              <w:rPr/>
            </w:rPrChange>
          </w:rPr>
          <w:instrText xml:space="preserve"> HYPERLINK "mailto:academy@iala-aism.org" </w:instrText>
        </w:r>
        <w:r w:rsidR="00374CF8">
          <w:fldChar w:fldCharType="separate"/>
        </w:r>
        <w:r w:rsidR="00374CF8">
          <w:rPr>
            <w:rStyle w:val="Hyperlink"/>
            <w:rFonts w:eastAsia="Calibri"/>
            <w:lang w:val="fr-FR"/>
          </w:rPr>
          <w:t>contact</w:t>
        </w:r>
        <w:r w:rsidR="00374CF8" w:rsidRPr="00374CF8">
          <w:rPr>
            <w:rStyle w:val="Hyperlink"/>
            <w:rFonts w:eastAsia="Calibri"/>
            <w:lang w:val="fr-FR"/>
            <w:rPrChange w:id="35" w:author="Plenary Room" w:date="2016-10-14T09:52:00Z">
              <w:rPr>
                <w:rStyle w:val="Hyperlink"/>
                <w:rFonts w:eastAsia="Calibri"/>
              </w:rPr>
            </w:rPrChange>
          </w:rPr>
          <w:t>@iala-aism.org</w:t>
        </w:r>
        <w:r w:rsidR="00374CF8">
          <w:rPr>
            <w:rStyle w:val="Hyperlink"/>
            <w:rFonts w:eastAsia="Calibri"/>
          </w:rPr>
          <w:fldChar w:fldCharType="end"/>
        </w:r>
      </w:ins>
    </w:p>
    <w:p w14:paraId="5B5C4177" w14:textId="77777777" w:rsidR="00380F03" w:rsidRPr="00374CF8" w:rsidRDefault="00380F03" w:rsidP="00380F03">
      <w:pPr>
        <w:pStyle w:val="BodyText"/>
        <w:tabs>
          <w:tab w:val="left" w:pos="6521"/>
          <w:tab w:val="left" w:pos="7513"/>
        </w:tabs>
        <w:rPr>
          <w:rStyle w:val="Hyperlink"/>
          <w:rFonts w:cs="Arial"/>
          <w:lang w:val="fr-FR" w:eastAsia="de-DE"/>
          <w:rPrChange w:id="36" w:author="Plenary Room" w:date="2016-10-14T09:53:00Z">
            <w:rPr>
              <w:rStyle w:val="Hyperlink"/>
              <w:rFonts w:cs="Arial"/>
              <w:lang w:eastAsia="de-DE"/>
            </w:rPr>
          </w:rPrChange>
        </w:rPr>
      </w:pPr>
      <w:r w:rsidRPr="00374CF8">
        <w:rPr>
          <w:lang w:val="fr-FR" w:eastAsia="de-DE"/>
          <w:rPrChange w:id="37" w:author="Plenary Room" w:date="2016-10-14T09:53:00Z">
            <w:rPr>
              <w:lang w:eastAsia="de-DE"/>
            </w:rPr>
          </w:rPrChange>
        </w:rPr>
        <w:t>France</w:t>
      </w:r>
      <w:r w:rsidRPr="00374CF8">
        <w:rPr>
          <w:lang w:val="fr-FR" w:eastAsia="de-DE"/>
          <w:rPrChange w:id="38" w:author="Plenary Room" w:date="2016-10-14T09:53:00Z">
            <w:rPr>
              <w:lang w:eastAsia="de-DE"/>
            </w:rPr>
          </w:rPrChange>
        </w:rPr>
        <w:tab/>
        <w:t>Internet:</w:t>
      </w:r>
      <w:r w:rsidRPr="00374CF8">
        <w:rPr>
          <w:lang w:val="fr-FR" w:eastAsia="de-DE"/>
          <w:rPrChange w:id="39" w:author="Plenary Room" w:date="2016-10-14T09:53:00Z">
            <w:rPr>
              <w:lang w:eastAsia="de-DE"/>
            </w:rPr>
          </w:rPrChange>
        </w:rPr>
        <w:tab/>
      </w:r>
      <w:r w:rsidR="00374CF8">
        <w:fldChar w:fldCharType="begin"/>
      </w:r>
      <w:r w:rsidR="00374CF8" w:rsidRPr="00374CF8">
        <w:rPr>
          <w:lang w:val="fr-FR"/>
          <w:rPrChange w:id="40" w:author="Plenary Room" w:date="2016-10-14T09:53:00Z">
            <w:rPr/>
          </w:rPrChange>
        </w:rPr>
        <w:instrText xml:space="preserve"> HYPERLINK "http://www.iala-aism.org" </w:instrText>
      </w:r>
      <w:r w:rsidR="00374CF8">
        <w:fldChar w:fldCharType="separate"/>
      </w:r>
      <w:r w:rsidRPr="00374CF8">
        <w:rPr>
          <w:rStyle w:val="Hyperlink"/>
          <w:rFonts w:cs="Arial"/>
          <w:lang w:val="fr-FR" w:eastAsia="de-DE"/>
          <w:rPrChange w:id="41" w:author="Plenary Room" w:date="2016-10-14T09:53:00Z">
            <w:rPr>
              <w:rStyle w:val="Hyperlink"/>
              <w:rFonts w:cs="Arial"/>
              <w:lang w:eastAsia="de-DE"/>
            </w:rPr>
          </w:rPrChange>
        </w:rPr>
        <w:t>www.iala-aism.org</w:t>
      </w:r>
      <w:r w:rsidR="00374CF8">
        <w:rPr>
          <w:rStyle w:val="Hyperlink"/>
          <w:rFonts w:cs="Arial"/>
          <w:lang w:eastAsia="de-DE"/>
        </w:rPr>
        <w:fldChar w:fldCharType="end"/>
      </w:r>
    </w:p>
    <w:p w14:paraId="7D485A01" w14:textId="77777777" w:rsidR="00465491" w:rsidRPr="00374CF8" w:rsidRDefault="00465491" w:rsidP="00AC1940">
      <w:pPr>
        <w:pStyle w:val="BodyText"/>
        <w:tabs>
          <w:tab w:val="left" w:pos="6521"/>
          <w:tab w:val="left" w:pos="7513"/>
        </w:tabs>
        <w:rPr>
          <w:lang w:val="fr-FR"/>
          <w:rPrChange w:id="42" w:author="Plenary Room" w:date="2016-10-14T09:53:00Z">
            <w:rPr/>
          </w:rPrChange>
        </w:rPr>
      </w:pPr>
      <w:r w:rsidRPr="00374CF8">
        <w:rPr>
          <w:lang w:val="fr-FR"/>
          <w:rPrChange w:id="43" w:author="Plenary Room" w:date="2016-10-14T09:53:00Z">
            <w:rPr/>
          </w:rPrChange>
        </w:rPr>
        <w:br w:type="page"/>
      </w:r>
    </w:p>
    <w:p w14:paraId="5BB1C828" w14:textId="77777777" w:rsidR="00465491" w:rsidRPr="00093294" w:rsidRDefault="00513460" w:rsidP="00513460">
      <w:pPr>
        <w:pStyle w:val="Part"/>
      </w:pPr>
      <w:bookmarkStart w:id="44" w:name="_Toc442348085"/>
      <w:bookmarkStart w:id="45" w:name="_Toc462330634"/>
      <w:r w:rsidRPr="00093294">
        <w:lastRenderedPageBreak/>
        <w:t xml:space="preserve">- </w:t>
      </w:r>
      <w:r w:rsidR="007D747F" w:rsidRPr="00093294">
        <w:rPr>
          <w:caps w:val="0"/>
        </w:rPr>
        <w:t>COURSE OVERVIEW</w:t>
      </w:r>
      <w:bookmarkEnd w:id="44"/>
      <w:bookmarkEnd w:id="45"/>
    </w:p>
    <w:p w14:paraId="4E5880AB" w14:textId="77777777" w:rsidR="00465491" w:rsidRPr="00093294" w:rsidRDefault="0010151D" w:rsidP="00665C35">
      <w:pPr>
        <w:pStyle w:val="Heading1"/>
        <w:numPr>
          <w:ilvl w:val="0"/>
          <w:numId w:val="19"/>
        </w:numPr>
      </w:pPr>
      <w:bookmarkStart w:id="46" w:name="_Toc462330635"/>
      <w:r>
        <w:t>SCOPE</w:t>
      </w:r>
      <w:bookmarkEnd w:id="46"/>
    </w:p>
    <w:p w14:paraId="344D0DAB" w14:textId="77777777" w:rsidR="00465491" w:rsidRPr="00093294" w:rsidRDefault="00465491" w:rsidP="00465491">
      <w:pPr>
        <w:pStyle w:val="Heading1separatationline"/>
      </w:pPr>
    </w:p>
    <w:p w14:paraId="0341FD03" w14:textId="77777777" w:rsidR="00CD76FA" w:rsidRPr="00CD76FA" w:rsidRDefault="00CD76FA" w:rsidP="00CD76FA">
      <w:pPr>
        <w:pStyle w:val="BodyText"/>
      </w:pPr>
      <w:r w:rsidRPr="00CD76FA">
        <w:t>This course is intended to provide technicians with the practical training necessary to install, set to work and maintain rotating beacons including focussing lamps in classical lenses.</w:t>
      </w:r>
    </w:p>
    <w:p w14:paraId="51B03644" w14:textId="2BAC4A63" w:rsidR="00465491" w:rsidRPr="00093294" w:rsidRDefault="00CD76FA" w:rsidP="00CD76FA">
      <w:pPr>
        <w:pStyle w:val="BodyText"/>
      </w:pPr>
      <w:r w:rsidRPr="00CD76FA">
        <w:t xml:space="preserve">This course should only be conducted after participants have completed successfully Level 2 Module 3 Elements 3.1-3 which includes an introduction to marine lanterns, light characters and ranges. </w:t>
      </w:r>
      <w:r>
        <w:t xml:space="preserve"> </w:t>
      </w:r>
      <w:r w:rsidRPr="00CD76FA">
        <w:t xml:space="preserve">This </w:t>
      </w:r>
      <w:r>
        <w:t>‘</w:t>
      </w:r>
      <w:r w:rsidRPr="00CD76FA">
        <w:t>hands-on</w:t>
      </w:r>
      <w:r>
        <w:t>’</w:t>
      </w:r>
      <w:r w:rsidRPr="00CD76FA">
        <w:t xml:space="preserve"> course is intended to be supported by further training modules on mercury rotating optics, power supplies, structures, materials and AtoN maintenance. Details of these supporting model courses can be found in the Level 2 Technician training overview document IALA WWA L2.0.</w:t>
      </w:r>
    </w:p>
    <w:p w14:paraId="701EB2BB" w14:textId="77777777" w:rsidR="00D2697A" w:rsidRDefault="0010151D" w:rsidP="0010151D">
      <w:pPr>
        <w:pStyle w:val="Heading1"/>
      </w:pPr>
      <w:bookmarkStart w:id="47" w:name="_Toc462330636"/>
      <w:r>
        <w:rPr>
          <w:caps w:val="0"/>
        </w:rPr>
        <w:t>OBJECTIVE</w:t>
      </w:r>
      <w:bookmarkEnd w:id="47"/>
    </w:p>
    <w:p w14:paraId="64BB9C94" w14:textId="77777777" w:rsidR="0010151D" w:rsidRDefault="0010151D" w:rsidP="0010151D">
      <w:pPr>
        <w:pStyle w:val="Heading1separatationline"/>
      </w:pPr>
    </w:p>
    <w:p w14:paraId="0C72C24B" w14:textId="37C21CD8" w:rsidR="0010151D" w:rsidRPr="0010151D" w:rsidRDefault="00CD76FA" w:rsidP="0010151D">
      <w:pPr>
        <w:pStyle w:val="BodyText"/>
      </w:pPr>
      <w:r w:rsidRPr="00CD76FA">
        <w:t>Upon successful completion of this course, participants will have acquired sufficient knowledge and skill to safely install, adjust the position of lamps in classical lenses and maintain rotating beacons operated by their organizations.</w:t>
      </w:r>
    </w:p>
    <w:p w14:paraId="299479A2" w14:textId="77777777" w:rsidR="0010151D" w:rsidRDefault="0010151D" w:rsidP="0010151D">
      <w:pPr>
        <w:pStyle w:val="Heading1"/>
      </w:pPr>
      <w:bookmarkStart w:id="48" w:name="_Toc462330637"/>
      <w:r>
        <w:t>COURSE OUTLINE</w:t>
      </w:r>
      <w:bookmarkEnd w:id="48"/>
    </w:p>
    <w:p w14:paraId="400B1325" w14:textId="77777777" w:rsidR="0010151D" w:rsidRDefault="0010151D" w:rsidP="0010151D">
      <w:pPr>
        <w:pStyle w:val="Heading1separatationline"/>
      </w:pPr>
    </w:p>
    <w:p w14:paraId="03EA3D60" w14:textId="47D2A0B6" w:rsidR="002A689F" w:rsidRPr="0010151D" w:rsidRDefault="00CD76FA" w:rsidP="0010151D">
      <w:pPr>
        <w:pStyle w:val="BodyText"/>
      </w:pPr>
      <w:r w:rsidRPr="00BC22E9">
        <w:t xml:space="preserve">This </w:t>
      </w:r>
      <w:r>
        <w:t xml:space="preserve">principally practical </w:t>
      </w:r>
      <w:r w:rsidRPr="00BC22E9">
        <w:t xml:space="preserve">course is intended to cover the knowledge required for a technician to </w:t>
      </w:r>
      <w:r>
        <w:t xml:space="preserve">install, adjust set to work and maintain rotating beacons including those fitted with classical lenses and automatic lamp changers.  </w:t>
      </w:r>
      <w:r w:rsidRPr="00BC22E9">
        <w:t xml:space="preserve">The complete </w:t>
      </w:r>
      <w:r w:rsidRPr="000616C8">
        <w:t xml:space="preserve">course comprises </w:t>
      </w:r>
      <w:r>
        <w:t>4</w:t>
      </w:r>
      <w:r w:rsidRPr="00BC22E9">
        <w:t xml:space="preserve"> </w:t>
      </w:r>
      <w:r>
        <w:t xml:space="preserve">workshop or classroom </w:t>
      </w:r>
      <w:r w:rsidRPr="00BC22E9">
        <w:t xml:space="preserve">modules, each of which deals with a specific subject </w:t>
      </w:r>
      <w:r>
        <w:t xml:space="preserve">covering aspects of rotating beacons, classical lenses, focal position and light source adjustment.  Module 5 comprises a site visit designed to consolidate practical knowledge.  </w:t>
      </w:r>
      <w:r w:rsidRPr="00BC22E9">
        <w:t>Each module begins by stating its scope and aims, and then provides a teaching syllabus.</w:t>
      </w:r>
    </w:p>
    <w:p w14:paraId="446323CC" w14:textId="77777777" w:rsidR="006E1AD6" w:rsidRDefault="006E1AD6">
      <w:pPr>
        <w:spacing w:after="200" w:line="276" w:lineRule="auto"/>
        <w:rPr>
          <w:rFonts w:asciiTheme="majorHAnsi" w:eastAsiaTheme="majorEastAsia" w:hAnsiTheme="majorHAnsi" w:cstheme="majorBidi"/>
          <w:b/>
          <w:bCs/>
          <w:caps/>
          <w:color w:val="00AFAA"/>
          <w:sz w:val="28"/>
          <w:szCs w:val="24"/>
        </w:rPr>
      </w:pPr>
      <w:bookmarkStart w:id="49" w:name="_Toc462330638"/>
      <w:r>
        <w:br w:type="page"/>
      </w:r>
    </w:p>
    <w:p w14:paraId="4C413190" w14:textId="4E058243" w:rsidR="0010151D" w:rsidRDefault="0010151D" w:rsidP="0010151D">
      <w:pPr>
        <w:pStyle w:val="Heading1"/>
      </w:pPr>
      <w:r>
        <w:lastRenderedPageBreak/>
        <w:t>TEACHING MODULES</w:t>
      </w:r>
      <w:bookmarkEnd w:id="49"/>
    </w:p>
    <w:p w14:paraId="7C174929" w14:textId="77777777" w:rsidR="0010151D" w:rsidRDefault="0010151D" w:rsidP="0010151D">
      <w:pPr>
        <w:pStyle w:val="Heading1separatationline"/>
      </w:pPr>
    </w:p>
    <w:p w14:paraId="245EA0A8" w14:textId="77777777" w:rsidR="0010151D" w:rsidRDefault="0010151D" w:rsidP="00EA4259">
      <w:pPr>
        <w:pStyle w:val="Tablecaption"/>
        <w:jc w:val="center"/>
      </w:pPr>
      <w:bookmarkStart w:id="50" w:name="_Toc449261771"/>
      <w:r>
        <w:t>Table of Teaching Modules</w:t>
      </w:r>
      <w:bookmarkEnd w:id="50"/>
    </w:p>
    <w:tbl>
      <w:tblPr>
        <w:tblW w:w="9920" w:type="dxa"/>
        <w:jc w:val="center"/>
        <w:tblLayout w:type="fixed"/>
        <w:tblLook w:val="0000" w:firstRow="0" w:lastRow="0" w:firstColumn="0" w:lastColumn="0" w:noHBand="0" w:noVBand="0"/>
      </w:tblPr>
      <w:tblGrid>
        <w:gridCol w:w="4153"/>
        <w:gridCol w:w="1093"/>
        <w:gridCol w:w="4674"/>
      </w:tblGrid>
      <w:tr w:rsidR="0006236E" w:rsidRPr="001A35C8" w14:paraId="4FCF8BD1" w14:textId="77777777" w:rsidTr="0006236E">
        <w:trPr>
          <w:trHeight w:val="557"/>
          <w:jc w:val="center"/>
        </w:trPr>
        <w:tc>
          <w:tcPr>
            <w:tcW w:w="4153" w:type="dxa"/>
            <w:tcBorders>
              <w:top w:val="single" w:sz="6" w:space="0" w:color="000000"/>
              <w:left w:val="single" w:sz="4" w:space="0" w:color="000000"/>
              <w:bottom w:val="single" w:sz="4" w:space="0" w:color="000000"/>
              <w:right w:val="single" w:sz="4" w:space="0" w:color="000000"/>
            </w:tcBorders>
            <w:vAlign w:val="center"/>
          </w:tcPr>
          <w:p w14:paraId="5D46231F" w14:textId="77777777" w:rsidR="00EA4259" w:rsidRPr="0081138A" w:rsidRDefault="00EA4259" w:rsidP="00EA4259">
            <w:pPr>
              <w:pStyle w:val="Tableheading"/>
            </w:pPr>
            <w:r w:rsidRPr="0081138A">
              <w:t xml:space="preserve">Module </w:t>
            </w:r>
            <w:r>
              <w:t>T</w:t>
            </w:r>
            <w:r w:rsidRPr="0081138A">
              <w:t>itle</w:t>
            </w:r>
          </w:p>
        </w:tc>
        <w:tc>
          <w:tcPr>
            <w:tcW w:w="1093" w:type="dxa"/>
            <w:tcBorders>
              <w:top w:val="single" w:sz="6" w:space="0" w:color="000000"/>
              <w:left w:val="single" w:sz="4" w:space="0" w:color="000000"/>
              <w:bottom w:val="single" w:sz="4" w:space="0" w:color="000000"/>
              <w:right w:val="single" w:sz="4" w:space="0" w:color="000000"/>
            </w:tcBorders>
            <w:vAlign w:val="center"/>
          </w:tcPr>
          <w:p w14:paraId="66BE5126" w14:textId="77777777" w:rsidR="00EA4259" w:rsidRPr="0081138A" w:rsidRDefault="00EA4259" w:rsidP="00EA4259">
            <w:pPr>
              <w:pStyle w:val="Tableheading"/>
              <w:jc w:val="center"/>
            </w:pPr>
            <w:r w:rsidRPr="0081138A">
              <w:t>Time in hours</w:t>
            </w:r>
          </w:p>
        </w:tc>
        <w:tc>
          <w:tcPr>
            <w:tcW w:w="4674" w:type="dxa"/>
            <w:tcBorders>
              <w:top w:val="single" w:sz="6" w:space="0" w:color="000000"/>
              <w:left w:val="single" w:sz="4" w:space="0" w:color="000000"/>
              <w:bottom w:val="single" w:sz="4" w:space="0" w:color="000000"/>
              <w:right w:val="single" w:sz="4" w:space="0" w:color="000000"/>
            </w:tcBorders>
            <w:vAlign w:val="center"/>
          </w:tcPr>
          <w:p w14:paraId="2E3C066F" w14:textId="77777777" w:rsidR="00EA4259" w:rsidRPr="0081138A" w:rsidRDefault="00EA4259" w:rsidP="00EA4259">
            <w:pPr>
              <w:pStyle w:val="Tableheading"/>
            </w:pPr>
            <w:r w:rsidRPr="0081138A">
              <w:t>Overview</w:t>
            </w:r>
          </w:p>
        </w:tc>
      </w:tr>
      <w:tr w:rsidR="0006236E" w:rsidRPr="001A35C8" w14:paraId="0AAF86FF" w14:textId="77777777" w:rsidTr="0006236E">
        <w:trPr>
          <w:trHeight w:val="566"/>
          <w:jc w:val="center"/>
        </w:trPr>
        <w:tc>
          <w:tcPr>
            <w:tcW w:w="4153" w:type="dxa"/>
            <w:tcBorders>
              <w:top w:val="single" w:sz="6" w:space="0" w:color="000000"/>
              <w:left w:val="single" w:sz="4" w:space="0" w:color="000000"/>
              <w:bottom w:val="single" w:sz="4" w:space="0" w:color="000000"/>
              <w:right w:val="single" w:sz="4" w:space="0" w:color="000000"/>
            </w:tcBorders>
            <w:vAlign w:val="center"/>
          </w:tcPr>
          <w:p w14:paraId="6833B34E" w14:textId="1E181EC7" w:rsidR="00EA4259" w:rsidRPr="000E31D0" w:rsidRDefault="00CD76FA" w:rsidP="00EA4259">
            <w:pPr>
              <w:pStyle w:val="Tabletext"/>
              <w:rPr>
                <w:sz w:val="22"/>
              </w:rPr>
            </w:pPr>
            <w:r w:rsidRPr="000E31D0">
              <w:rPr>
                <w:noProof/>
                <w:sz w:val="22"/>
              </w:rPr>
              <w:t>An introduction to rotating beacons</w:t>
            </w:r>
          </w:p>
        </w:tc>
        <w:tc>
          <w:tcPr>
            <w:tcW w:w="1093" w:type="dxa"/>
            <w:tcBorders>
              <w:top w:val="single" w:sz="6" w:space="0" w:color="000000"/>
              <w:left w:val="single" w:sz="4" w:space="0" w:color="000000"/>
              <w:bottom w:val="single" w:sz="4" w:space="0" w:color="000000"/>
              <w:right w:val="single" w:sz="4" w:space="0" w:color="000000"/>
            </w:tcBorders>
            <w:vAlign w:val="center"/>
          </w:tcPr>
          <w:p w14:paraId="2272A422" w14:textId="77777777" w:rsidR="00EA4259" w:rsidRPr="000E31D0" w:rsidRDefault="00EA4259" w:rsidP="00EA4259">
            <w:pPr>
              <w:pStyle w:val="Tabletext"/>
              <w:jc w:val="center"/>
              <w:rPr>
                <w:sz w:val="22"/>
              </w:rPr>
            </w:pPr>
            <w:r w:rsidRPr="000E31D0">
              <w:rPr>
                <w:sz w:val="22"/>
              </w:rPr>
              <w:t>2.0</w:t>
            </w:r>
          </w:p>
        </w:tc>
        <w:tc>
          <w:tcPr>
            <w:tcW w:w="4674" w:type="dxa"/>
            <w:tcBorders>
              <w:top w:val="single" w:sz="6" w:space="0" w:color="000000"/>
              <w:left w:val="single" w:sz="4" w:space="0" w:color="000000"/>
              <w:bottom w:val="single" w:sz="4" w:space="0" w:color="000000"/>
              <w:right w:val="single" w:sz="4" w:space="0" w:color="000000"/>
            </w:tcBorders>
          </w:tcPr>
          <w:p w14:paraId="595AC7CA" w14:textId="6D51DD80" w:rsidR="00BB28FC" w:rsidRPr="000E31D0" w:rsidRDefault="00CD76FA" w:rsidP="00CD76FA">
            <w:pPr>
              <w:pStyle w:val="Tabletext"/>
              <w:ind w:left="2"/>
              <w:rPr>
                <w:rFonts w:cs="Arial"/>
                <w:sz w:val="22"/>
              </w:rPr>
            </w:pPr>
            <w:r w:rsidRPr="000E31D0">
              <w:rPr>
                <w:rFonts w:cs="Arial"/>
                <w:sz w:val="22"/>
              </w:rPr>
              <w:t>This module describes the type and function of rotating beacons used within the organisation</w:t>
            </w:r>
          </w:p>
        </w:tc>
      </w:tr>
      <w:tr w:rsidR="0006236E" w:rsidRPr="001A35C8" w14:paraId="1A2A03EF" w14:textId="77777777" w:rsidTr="0006236E">
        <w:trPr>
          <w:trHeight w:val="54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0ADAACB9" w14:textId="15B53804" w:rsidR="00EA4259" w:rsidRPr="000E31D0" w:rsidRDefault="00CD76FA" w:rsidP="00EA4259">
            <w:pPr>
              <w:pStyle w:val="Tabletext"/>
              <w:rPr>
                <w:sz w:val="22"/>
              </w:rPr>
            </w:pPr>
            <w:r w:rsidRPr="000E31D0">
              <w:rPr>
                <w:noProof/>
                <w:sz w:val="22"/>
              </w:rPr>
              <w:t xml:space="preserve">The principles of fixed optics, drum lenses and rotating optics and </w:t>
            </w:r>
            <w:r w:rsidRPr="000E31D0">
              <w:rPr>
                <w:sz w:val="22"/>
              </w:rPr>
              <w:t>focussing devices built into classical lenses</w:t>
            </w:r>
          </w:p>
        </w:tc>
        <w:tc>
          <w:tcPr>
            <w:tcW w:w="1093" w:type="dxa"/>
            <w:tcBorders>
              <w:top w:val="single" w:sz="4" w:space="0" w:color="000000"/>
              <w:left w:val="single" w:sz="4" w:space="0" w:color="000000"/>
              <w:bottom w:val="single" w:sz="4" w:space="0" w:color="000000"/>
              <w:right w:val="single" w:sz="4" w:space="0" w:color="000000"/>
            </w:tcBorders>
            <w:vAlign w:val="center"/>
          </w:tcPr>
          <w:p w14:paraId="0220DEA5" w14:textId="68F3C08F" w:rsidR="00EA4259" w:rsidRPr="000E31D0" w:rsidRDefault="00CD76FA" w:rsidP="00EA4259">
            <w:pPr>
              <w:pStyle w:val="Tabletext"/>
              <w:jc w:val="center"/>
              <w:rPr>
                <w:sz w:val="22"/>
              </w:rPr>
            </w:pPr>
            <w:r w:rsidRPr="000E31D0">
              <w:rPr>
                <w:sz w:val="22"/>
              </w:rPr>
              <w:t>2</w:t>
            </w:r>
            <w:r w:rsidR="00EA4259" w:rsidRPr="000E31D0">
              <w:rPr>
                <w:sz w:val="22"/>
              </w:rPr>
              <w:t>.0</w:t>
            </w:r>
          </w:p>
        </w:tc>
        <w:tc>
          <w:tcPr>
            <w:tcW w:w="4674" w:type="dxa"/>
            <w:tcBorders>
              <w:top w:val="single" w:sz="4" w:space="0" w:color="000000"/>
              <w:left w:val="single" w:sz="4" w:space="0" w:color="000000"/>
              <w:bottom w:val="single" w:sz="4" w:space="0" w:color="000000"/>
              <w:right w:val="single" w:sz="4" w:space="0" w:color="000000"/>
            </w:tcBorders>
          </w:tcPr>
          <w:p w14:paraId="420A2493" w14:textId="33552C22" w:rsidR="00EA4259" w:rsidRPr="000E31D0" w:rsidRDefault="00CD76FA" w:rsidP="00BB28FC">
            <w:pPr>
              <w:pStyle w:val="Tabletext"/>
              <w:ind w:left="2"/>
              <w:rPr>
                <w:sz w:val="22"/>
              </w:rPr>
            </w:pPr>
            <w:r w:rsidRPr="000E31D0">
              <w:rPr>
                <w:sz w:val="22"/>
              </w:rPr>
              <w:t>This module describes Fresnel lenses; the rotating optic and the importance of correct focussing</w:t>
            </w:r>
          </w:p>
        </w:tc>
      </w:tr>
      <w:tr w:rsidR="0006236E" w:rsidRPr="001A35C8" w14:paraId="7CAA8AF6" w14:textId="77777777" w:rsidTr="0006236E">
        <w:trPr>
          <w:trHeight w:val="27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58E59AD9" w14:textId="780A9C5B" w:rsidR="00EA4259" w:rsidRPr="000E31D0" w:rsidRDefault="00CD76FA" w:rsidP="00EA4259">
            <w:pPr>
              <w:pStyle w:val="Tabletext"/>
              <w:rPr>
                <w:sz w:val="22"/>
              </w:rPr>
            </w:pPr>
            <w:r w:rsidRPr="000E31D0">
              <w:rPr>
                <w:sz w:val="22"/>
              </w:rPr>
              <w:t>Lamp types and changers used in classical and modern rotating beacons</w:t>
            </w:r>
          </w:p>
        </w:tc>
        <w:tc>
          <w:tcPr>
            <w:tcW w:w="1093" w:type="dxa"/>
            <w:tcBorders>
              <w:top w:val="single" w:sz="4" w:space="0" w:color="000000"/>
              <w:left w:val="single" w:sz="4" w:space="0" w:color="000000"/>
              <w:bottom w:val="single" w:sz="4" w:space="0" w:color="000000"/>
              <w:right w:val="single" w:sz="4" w:space="0" w:color="000000"/>
            </w:tcBorders>
            <w:vAlign w:val="center"/>
          </w:tcPr>
          <w:p w14:paraId="7B726B6B" w14:textId="7023D686" w:rsidR="00EA4259" w:rsidRPr="000E31D0" w:rsidRDefault="00CD76FA" w:rsidP="00EA4259">
            <w:pPr>
              <w:pStyle w:val="Tabletext"/>
              <w:jc w:val="center"/>
              <w:rPr>
                <w:sz w:val="22"/>
              </w:rPr>
            </w:pPr>
            <w:r w:rsidRPr="000E31D0">
              <w:rPr>
                <w:sz w:val="22"/>
              </w:rPr>
              <w:t>2</w:t>
            </w:r>
            <w:r w:rsidR="00EA4259" w:rsidRPr="000E31D0">
              <w:rPr>
                <w:sz w:val="22"/>
              </w:rPr>
              <w:t>.0</w:t>
            </w:r>
          </w:p>
        </w:tc>
        <w:tc>
          <w:tcPr>
            <w:tcW w:w="4674" w:type="dxa"/>
            <w:tcBorders>
              <w:top w:val="single" w:sz="4" w:space="0" w:color="000000"/>
              <w:left w:val="single" w:sz="4" w:space="0" w:color="000000"/>
              <w:bottom w:val="single" w:sz="4" w:space="0" w:color="000000"/>
              <w:right w:val="single" w:sz="4" w:space="0" w:color="000000"/>
            </w:tcBorders>
          </w:tcPr>
          <w:p w14:paraId="6F8FD9FC" w14:textId="77777777" w:rsidR="00EA4259" w:rsidRPr="000E31D0" w:rsidRDefault="00EA4259" w:rsidP="00BB28FC">
            <w:pPr>
              <w:pStyle w:val="Tabletext"/>
              <w:ind w:left="2"/>
              <w:rPr>
                <w:color w:val="auto"/>
                <w:sz w:val="22"/>
              </w:rPr>
            </w:pPr>
            <w:r w:rsidRPr="000E31D0">
              <w:rPr>
                <w:color w:val="auto"/>
                <w:sz w:val="22"/>
              </w:rPr>
              <w:t>Written and practical test conducted on board the vessel (where practicable)</w:t>
            </w:r>
          </w:p>
        </w:tc>
      </w:tr>
      <w:tr w:rsidR="0006236E" w:rsidRPr="001A35C8" w14:paraId="42520D10" w14:textId="77777777" w:rsidTr="0006236E">
        <w:trPr>
          <w:trHeight w:val="27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6EAAFAFE" w14:textId="4493F1BC" w:rsidR="00CD76FA" w:rsidRPr="000E31D0" w:rsidRDefault="00CD76FA" w:rsidP="00EA4259">
            <w:pPr>
              <w:pStyle w:val="Tabletext"/>
              <w:rPr>
                <w:sz w:val="22"/>
              </w:rPr>
            </w:pPr>
            <w:r w:rsidRPr="000E31D0">
              <w:rPr>
                <w:sz w:val="22"/>
              </w:rPr>
              <w:t>Rotating Beacon Installation and Maintenance</w:t>
            </w:r>
          </w:p>
        </w:tc>
        <w:tc>
          <w:tcPr>
            <w:tcW w:w="1093" w:type="dxa"/>
            <w:tcBorders>
              <w:top w:val="single" w:sz="4" w:space="0" w:color="000000"/>
              <w:left w:val="single" w:sz="4" w:space="0" w:color="000000"/>
              <w:bottom w:val="single" w:sz="4" w:space="0" w:color="000000"/>
              <w:right w:val="single" w:sz="4" w:space="0" w:color="000000"/>
            </w:tcBorders>
            <w:vAlign w:val="center"/>
          </w:tcPr>
          <w:p w14:paraId="306BDCA2" w14:textId="29E9D01D" w:rsidR="00CD76FA" w:rsidRPr="000E31D0" w:rsidRDefault="00CD76FA" w:rsidP="00EA4259">
            <w:pPr>
              <w:pStyle w:val="Tabletext"/>
              <w:jc w:val="center"/>
              <w:rPr>
                <w:sz w:val="22"/>
              </w:rPr>
            </w:pPr>
            <w:r w:rsidRPr="000E31D0">
              <w:rPr>
                <w:sz w:val="22"/>
              </w:rPr>
              <w:t>6.0</w:t>
            </w:r>
          </w:p>
        </w:tc>
        <w:tc>
          <w:tcPr>
            <w:tcW w:w="4674" w:type="dxa"/>
            <w:tcBorders>
              <w:top w:val="single" w:sz="4" w:space="0" w:color="000000"/>
              <w:left w:val="single" w:sz="4" w:space="0" w:color="000000"/>
              <w:bottom w:val="single" w:sz="4" w:space="0" w:color="000000"/>
              <w:right w:val="single" w:sz="4" w:space="0" w:color="000000"/>
            </w:tcBorders>
          </w:tcPr>
          <w:p w14:paraId="34FBFE28" w14:textId="167A090D" w:rsidR="00CD76FA" w:rsidRPr="000E31D0" w:rsidRDefault="00CD76FA" w:rsidP="00BB28FC">
            <w:pPr>
              <w:pStyle w:val="Tabletext"/>
              <w:ind w:left="2"/>
              <w:rPr>
                <w:color w:val="auto"/>
                <w:sz w:val="22"/>
              </w:rPr>
            </w:pPr>
            <w:r w:rsidRPr="000E31D0">
              <w:rPr>
                <w:color w:val="auto"/>
                <w:sz w:val="22"/>
              </w:rPr>
              <w:t>This module describes modern lamps and lamp changers and the safety aspects concerned with the installation, maintenance and replacement of lamps in both classical and modern rotating beacons</w:t>
            </w:r>
          </w:p>
        </w:tc>
      </w:tr>
      <w:tr w:rsidR="0006236E" w:rsidRPr="001A35C8" w14:paraId="4D66F2F6" w14:textId="77777777" w:rsidTr="0006236E">
        <w:trPr>
          <w:trHeight w:val="27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37D4FD05" w14:textId="528CF0FB" w:rsidR="00CD76FA" w:rsidRPr="000E31D0" w:rsidRDefault="00CD76FA" w:rsidP="00EA4259">
            <w:pPr>
              <w:pStyle w:val="Tabletext"/>
              <w:rPr>
                <w:sz w:val="22"/>
              </w:rPr>
            </w:pPr>
            <w:r w:rsidRPr="000E31D0">
              <w:rPr>
                <w:sz w:val="22"/>
              </w:rPr>
              <w:t>Lighthouse site visit - practical light alignment</w:t>
            </w:r>
          </w:p>
        </w:tc>
        <w:tc>
          <w:tcPr>
            <w:tcW w:w="1093" w:type="dxa"/>
            <w:tcBorders>
              <w:top w:val="single" w:sz="4" w:space="0" w:color="000000"/>
              <w:left w:val="single" w:sz="4" w:space="0" w:color="000000"/>
              <w:bottom w:val="single" w:sz="4" w:space="0" w:color="000000"/>
              <w:right w:val="single" w:sz="4" w:space="0" w:color="000000"/>
            </w:tcBorders>
            <w:vAlign w:val="center"/>
          </w:tcPr>
          <w:p w14:paraId="00FB7792" w14:textId="09E19EB6" w:rsidR="00CD76FA" w:rsidRPr="000E31D0" w:rsidRDefault="00CD76FA" w:rsidP="00EA4259">
            <w:pPr>
              <w:pStyle w:val="Tabletext"/>
              <w:jc w:val="center"/>
              <w:rPr>
                <w:sz w:val="22"/>
              </w:rPr>
            </w:pPr>
            <w:r w:rsidRPr="000E31D0">
              <w:rPr>
                <w:sz w:val="22"/>
              </w:rPr>
              <w:t>5.0</w:t>
            </w:r>
          </w:p>
        </w:tc>
        <w:tc>
          <w:tcPr>
            <w:tcW w:w="4674" w:type="dxa"/>
            <w:tcBorders>
              <w:top w:val="single" w:sz="4" w:space="0" w:color="000000"/>
              <w:left w:val="single" w:sz="4" w:space="0" w:color="000000"/>
              <w:bottom w:val="single" w:sz="4" w:space="0" w:color="000000"/>
              <w:right w:val="single" w:sz="4" w:space="0" w:color="000000"/>
            </w:tcBorders>
          </w:tcPr>
          <w:p w14:paraId="4A26CBD8" w14:textId="4CA09445" w:rsidR="00CD76FA" w:rsidRPr="000E31D0" w:rsidRDefault="0006236E" w:rsidP="00BB28FC">
            <w:pPr>
              <w:pStyle w:val="Tabletext"/>
              <w:ind w:left="2"/>
              <w:rPr>
                <w:color w:val="auto"/>
                <w:sz w:val="22"/>
              </w:rPr>
            </w:pPr>
            <w:r w:rsidRPr="000E31D0">
              <w:rPr>
                <w:color w:val="auto"/>
                <w:sz w:val="22"/>
              </w:rPr>
              <w:t>A visit to an AtoN station fitted with a rotating beacon to conduct practical lamp alignment and maintenance routines</w:t>
            </w:r>
          </w:p>
        </w:tc>
      </w:tr>
      <w:tr w:rsidR="0006236E" w:rsidRPr="001A35C8" w14:paraId="4772CE0C" w14:textId="77777777" w:rsidTr="0006236E">
        <w:trPr>
          <w:trHeight w:val="277"/>
          <w:jc w:val="center"/>
        </w:trPr>
        <w:tc>
          <w:tcPr>
            <w:tcW w:w="4153" w:type="dxa"/>
            <w:tcBorders>
              <w:top w:val="single" w:sz="4" w:space="0" w:color="000000"/>
              <w:left w:val="single" w:sz="4" w:space="0" w:color="000000"/>
              <w:bottom w:val="single" w:sz="4" w:space="0" w:color="000000"/>
              <w:right w:val="single" w:sz="4" w:space="0" w:color="000000"/>
            </w:tcBorders>
            <w:vAlign w:val="center"/>
          </w:tcPr>
          <w:p w14:paraId="30702E51" w14:textId="7D80B63E" w:rsidR="00CD76FA" w:rsidRPr="000E31D0" w:rsidRDefault="00CD76FA" w:rsidP="00EA4259">
            <w:pPr>
              <w:pStyle w:val="Tabletext"/>
              <w:rPr>
                <w:sz w:val="22"/>
              </w:rPr>
            </w:pPr>
            <w:r w:rsidRPr="000E31D0">
              <w:rPr>
                <w:sz w:val="22"/>
              </w:rPr>
              <w:t>Evaluation</w:t>
            </w:r>
          </w:p>
        </w:tc>
        <w:tc>
          <w:tcPr>
            <w:tcW w:w="1093" w:type="dxa"/>
            <w:tcBorders>
              <w:top w:val="single" w:sz="4" w:space="0" w:color="000000"/>
              <w:left w:val="single" w:sz="4" w:space="0" w:color="000000"/>
              <w:bottom w:val="single" w:sz="4" w:space="0" w:color="000000"/>
              <w:right w:val="single" w:sz="4" w:space="0" w:color="000000"/>
            </w:tcBorders>
            <w:vAlign w:val="center"/>
          </w:tcPr>
          <w:p w14:paraId="5AADB835" w14:textId="2F926C1B" w:rsidR="00CD76FA" w:rsidRPr="000E31D0" w:rsidRDefault="00CD76FA" w:rsidP="00EA4259">
            <w:pPr>
              <w:pStyle w:val="Tabletext"/>
              <w:jc w:val="center"/>
              <w:rPr>
                <w:sz w:val="22"/>
              </w:rPr>
            </w:pPr>
            <w:r w:rsidRPr="000E31D0">
              <w:rPr>
                <w:sz w:val="22"/>
              </w:rPr>
              <w:t>1</w:t>
            </w:r>
          </w:p>
        </w:tc>
        <w:tc>
          <w:tcPr>
            <w:tcW w:w="4674" w:type="dxa"/>
            <w:tcBorders>
              <w:top w:val="single" w:sz="4" w:space="0" w:color="000000"/>
              <w:left w:val="single" w:sz="4" w:space="0" w:color="000000"/>
              <w:bottom w:val="single" w:sz="4" w:space="0" w:color="000000"/>
              <w:right w:val="single" w:sz="4" w:space="0" w:color="000000"/>
            </w:tcBorders>
          </w:tcPr>
          <w:p w14:paraId="5580C0D7" w14:textId="61A41520" w:rsidR="00CD76FA" w:rsidRPr="000E31D0" w:rsidRDefault="0006236E" w:rsidP="00BB28FC">
            <w:pPr>
              <w:pStyle w:val="Tabletext"/>
              <w:ind w:left="2"/>
              <w:rPr>
                <w:color w:val="auto"/>
                <w:sz w:val="22"/>
              </w:rPr>
            </w:pPr>
            <w:r w:rsidRPr="000E31D0">
              <w:rPr>
                <w:color w:val="auto"/>
                <w:sz w:val="22"/>
              </w:rPr>
              <w:t>Practical competency test during site visit</w:t>
            </w:r>
          </w:p>
        </w:tc>
      </w:tr>
      <w:tr w:rsidR="0006236E" w:rsidRPr="001A35C8" w14:paraId="310831A6" w14:textId="77777777" w:rsidTr="0006236E">
        <w:trPr>
          <w:trHeight w:val="280"/>
          <w:jc w:val="center"/>
        </w:trPr>
        <w:tc>
          <w:tcPr>
            <w:tcW w:w="4153" w:type="dxa"/>
            <w:tcBorders>
              <w:top w:val="single" w:sz="4" w:space="0" w:color="000000"/>
              <w:left w:val="single" w:sz="4" w:space="0" w:color="000000"/>
              <w:bottom w:val="single" w:sz="6" w:space="0" w:color="000000"/>
              <w:right w:val="single" w:sz="4" w:space="0" w:color="000000"/>
            </w:tcBorders>
            <w:vAlign w:val="center"/>
          </w:tcPr>
          <w:p w14:paraId="35A1E74B" w14:textId="77777777" w:rsidR="00EA4259" w:rsidRPr="000E31D0" w:rsidRDefault="00EA4259" w:rsidP="00EA4259">
            <w:pPr>
              <w:pStyle w:val="Tabletext"/>
              <w:rPr>
                <w:sz w:val="22"/>
              </w:rPr>
            </w:pPr>
            <w:r w:rsidRPr="000E31D0">
              <w:rPr>
                <w:b/>
                <w:bCs/>
                <w:sz w:val="22"/>
              </w:rPr>
              <w:t>Total Hours</w:t>
            </w:r>
          </w:p>
        </w:tc>
        <w:tc>
          <w:tcPr>
            <w:tcW w:w="1093" w:type="dxa"/>
            <w:tcBorders>
              <w:top w:val="single" w:sz="4" w:space="0" w:color="000000"/>
              <w:left w:val="single" w:sz="4" w:space="0" w:color="000000"/>
              <w:bottom w:val="single" w:sz="6" w:space="0" w:color="000000"/>
              <w:right w:val="single" w:sz="4" w:space="0" w:color="000000"/>
            </w:tcBorders>
            <w:vAlign w:val="center"/>
          </w:tcPr>
          <w:p w14:paraId="1F32FFB1" w14:textId="6F62AFE2" w:rsidR="00EA4259" w:rsidRPr="000E31D0" w:rsidRDefault="00EA4259" w:rsidP="0006236E">
            <w:pPr>
              <w:pStyle w:val="Tabletext"/>
              <w:jc w:val="center"/>
              <w:rPr>
                <w:b/>
                <w:sz w:val="22"/>
              </w:rPr>
            </w:pPr>
            <w:r w:rsidRPr="000E31D0">
              <w:rPr>
                <w:b/>
                <w:sz w:val="22"/>
              </w:rPr>
              <w:t>1</w:t>
            </w:r>
            <w:r w:rsidR="0006236E" w:rsidRPr="000E31D0">
              <w:rPr>
                <w:b/>
                <w:sz w:val="22"/>
              </w:rPr>
              <w:t>3</w:t>
            </w:r>
          </w:p>
        </w:tc>
        <w:tc>
          <w:tcPr>
            <w:tcW w:w="4674" w:type="dxa"/>
            <w:tcBorders>
              <w:top w:val="single" w:sz="4" w:space="0" w:color="000000"/>
              <w:left w:val="single" w:sz="4" w:space="0" w:color="000000"/>
              <w:bottom w:val="single" w:sz="6" w:space="0" w:color="000000"/>
              <w:right w:val="single" w:sz="4" w:space="0" w:color="000000"/>
            </w:tcBorders>
          </w:tcPr>
          <w:p w14:paraId="0287DBCE" w14:textId="4643E021" w:rsidR="00EA4259" w:rsidRPr="000E31D0" w:rsidRDefault="00EA4259" w:rsidP="0006236E">
            <w:pPr>
              <w:pStyle w:val="Tabletext"/>
              <w:ind w:left="2"/>
              <w:rPr>
                <w:color w:val="auto"/>
                <w:sz w:val="22"/>
              </w:rPr>
            </w:pPr>
            <w:r w:rsidRPr="000E31D0">
              <w:rPr>
                <w:color w:val="auto"/>
                <w:sz w:val="22"/>
              </w:rPr>
              <w:t>T</w:t>
            </w:r>
            <w:r w:rsidR="0006236E" w:rsidRPr="000E31D0">
              <w:rPr>
                <w:color w:val="auto"/>
                <w:sz w:val="22"/>
              </w:rPr>
              <w:t>hree</w:t>
            </w:r>
            <w:r w:rsidRPr="000E31D0">
              <w:rPr>
                <w:color w:val="auto"/>
                <w:sz w:val="22"/>
              </w:rPr>
              <w:t xml:space="preserve"> day course</w:t>
            </w:r>
          </w:p>
        </w:tc>
      </w:tr>
    </w:tbl>
    <w:p w14:paraId="22656F8C" w14:textId="77777777" w:rsidR="0010151D" w:rsidRPr="0010151D" w:rsidRDefault="0010151D" w:rsidP="0006236E"/>
    <w:p w14:paraId="287507DB" w14:textId="77777777" w:rsidR="0010151D" w:rsidRDefault="00EA4259" w:rsidP="00EA4259">
      <w:pPr>
        <w:pStyle w:val="Heading1"/>
      </w:pPr>
      <w:bookmarkStart w:id="51" w:name="_Toc462330639"/>
      <w:r>
        <w:t>SPECIFIC COURSE RELATED TEACHING AIDS</w:t>
      </w:r>
      <w:bookmarkEnd w:id="51"/>
    </w:p>
    <w:p w14:paraId="2CBB26AA" w14:textId="77777777" w:rsidR="00EA4259" w:rsidRDefault="00EA4259" w:rsidP="00EA4259">
      <w:pPr>
        <w:pStyle w:val="Heading1separatationline"/>
      </w:pPr>
    </w:p>
    <w:p w14:paraId="0E944231" w14:textId="3C96D17C" w:rsidR="0006236E" w:rsidRPr="0006236E" w:rsidRDefault="0006236E" w:rsidP="0006236E">
      <w:pPr>
        <w:pStyle w:val="List1"/>
      </w:pPr>
      <w:r w:rsidRPr="0006236E">
        <w:t>This course involves both workshop or classroom instruction and a visit to an operational lighthouse. Instruction rooms should be equipped with blackboards or whiteboards, and overhead projectors to enable presentation of the subject matter</w:t>
      </w:r>
      <w:r>
        <w:t>.</w:t>
      </w:r>
    </w:p>
    <w:p w14:paraId="68BBFE15" w14:textId="284823C4" w:rsidR="0006236E" w:rsidRPr="0006236E" w:rsidRDefault="00AC29B9">
      <w:pPr>
        <w:pStyle w:val="List1"/>
        <w:numPr>
          <w:ilvl w:val="0"/>
          <w:numId w:val="49"/>
        </w:numPr>
        <w:pPrChange w:id="52" w:author="Adam Hay" w:date="2016-10-11T22:48:00Z">
          <w:pPr>
            <w:pStyle w:val="List1"/>
          </w:pPr>
        </w:pPrChange>
      </w:pPr>
      <w:r>
        <w:t>A rotating beacon</w:t>
      </w:r>
      <w:r w:rsidR="0006236E">
        <w:t>.</w:t>
      </w:r>
    </w:p>
    <w:p w14:paraId="0F0F52E2" w14:textId="7AAA795D" w:rsidR="0006236E" w:rsidRPr="0006236E" w:rsidRDefault="0006236E">
      <w:pPr>
        <w:pStyle w:val="List1"/>
        <w:numPr>
          <w:ilvl w:val="0"/>
          <w:numId w:val="49"/>
        </w:numPr>
        <w:pPrChange w:id="53" w:author="Adam Hay" w:date="2016-10-11T22:48:00Z">
          <w:pPr>
            <w:pStyle w:val="List1"/>
          </w:pPr>
        </w:pPrChange>
      </w:pPr>
      <w:r w:rsidRPr="0006236E">
        <w:t>Complete classical lenses or sections of lens similar to those used in the AtoN service</w:t>
      </w:r>
      <w:r>
        <w:t>.</w:t>
      </w:r>
    </w:p>
    <w:p w14:paraId="22C713E3" w14:textId="78FEED27" w:rsidR="0010151D" w:rsidRDefault="0006236E">
      <w:pPr>
        <w:pStyle w:val="List1"/>
        <w:numPr>
          <w:ilvl w:val="0"/>
          <w:numId w:val="49"/>
        </w:numPr>
        <w:pPrChange w:id="54" w:author="Adam Hay" w:date="2016-10-11T22:48:00Z">
          <w:pPr>
            <w:pStyle w:val="List1"/>
          </w:pPr>
        </w:pPrChange>
      </w:pPr>
      <w:r w:rsidRPr="0006236E">
        <w:t>Examples of automatic lamp changers and lamps used in the AtoN service</w:t>
      </w:r>
      <w:r>
        <w:t>.</w:t>
      </w:r>
    </w:p>
    <w:p w14:paraId="4A52B3EC" w14:textId="77777777" w:rsidR="0010151D" w:rsidRPr="003322BB" w:rsidRDefault="0010151D" w:rsidP="0010151D">
      <w:pPr>
        <w:pStyle w:val="Heading1"/>
      </w:pPr>
      <w:bookmarkStart w:id="55" w:name="_Toc449012678"/>
      <w:bookmarkStart w:id="56" w:name="_Toc462330640"/>
      <w:r w:rsidRPr="003322BB">
        <w:t>ACRONYMS</w:t>
      </w:r>
      <w:bookmarkEnd w:id="55"/>
      <w:bookmarkEnd w:id="56"/>
    </w:p>
    <w:p w14:paraId="61CD3102" w14:textId="77777777" w:rsidR="0010151D" w:rsidRPr="003322BB" w:rsidRDefault="0010151D" w:rsidP="0010151D">
      <w:pPr>
        <w:pStyle w:val="Heading1separatationline"/>
      </w:pPr>
    </w:p>
    <w:p w14:paraId="17DE167C" w14:textId="77777777" w:rsidR="0010151D" w:rsidRPr="003322BB" w:rsidRDefault="0010151D" w:rsidP="0010151D">
      <w:pPr>
        <w:pStyle w:val="BodyText"/>
      </w:pPr>
      <w:r w:rsidRPr="003322BB">
        <w:t>To assist in the use of this model course, the following acronyms have been used:</w:t>
      </w:r>
    </w:p>
    <w:p w14:paraId="3E115715" w14:textId="77777777" w:rsidR="0010151D" w:rsidRPr="003322BB" w:rsidRDefault="0010151D" w:rsidP="0010151D">
      <w:pPr>
        <w:pStyle w:val="Acronym"/>
      </w:pPr>
      <w:r w:rsidRPr="003322BB">
        <w:t>AtoN</w:t>
      </w:r>
      <w:r w:rsidRPr="003322BB">
        <w:tab/>
        <w:t>Aid(s) to Navigation</w:t>
      </w:r>
    </w:p>
    <w:p w14:paraId="3A4697C5" w14:textId="62AF4FC3" w:rsidR="0010151D" w:rsidRDefault="0010151D" w:rsidP="0010151D">
      <w:pPr>
        <w:pStyle w:val="Acronym"/>
      </w:pPr>
      <w:r w:rsidRPr="003322BB">
        <w:t>IALA</w:t>
      </w:r>
      <w:r w:rsidRPr="003322BB">
        <w:tab/>
        <w:t>International Association of Marine Aids to Navigation and Lighthouse Authorities</w:t>
      </w:r>
      <w:r w:rsidR="00ED742D">
        <w:t xml:space="preserve"> - AISM</w:t>
      </w:r>
    </w:p>
    <w:p w14:paraId="413943EC" w14:textId="77777777" w:rsidR="0010151D" w:rsidRDefault="0010151D" w:rsidP="0010151D">
      <w:pPr>
        <w:pStyle w:val="Acronym"/>
      </w:pPr>
      <w:r>
        <w:t>L</w:t>
      </w:r>
      <w:r>
        <w:tab/>
        <w:t>Level</w:t>
      </w:r>
    </w:p>
    <w:p w14:paraId="12C10FB4" w14:textId="17DF0AD5" w:rsidR="00ED742D" w:rsidRPr="003322BB" w:rsidRDefault="00ED742D" w:rsidP="0010151D">
      <w:pPr>
        <w:pStyle w:val="Acronym"/>
      </w:pPr>
      <w:r>
        <w:t>LED</w:t>
      </w:r>
      <w:r>
        <w:tab/>
        <w:t>Light Emitting Diode</w:t>
      </w:r>
    </w:p>
    <w:p w14:paraId="4CEF8907"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1C68B8A6" w14:textId="6DE23ACA" w:rsidR="0010151D" w:rsidRDefault="0010151D" w:rsidP="0010151D">
      <w:pPr>
        <w:pStyle w:val="Acronym"/>
      </w:pPr>
      <w:r w:rsidRPr="003322BB">
        <w:t>WWA</w:t>
      </w:r>
      <w:r w:rsidRPr="003322BB">
        <w:tab/>
        <w:t>World</w:t>
      </w:r>
      <w:r w:rsidR="006E1AD6">
        <w:t>-</w:t>
      </w:r>
      <w:r w:rsidRPr="003322BB">
        <w:t>Wide Academy</w:t>
      </w:r>
    </w:p>
    <w:p w14:paraId="74438D00" w14:textId="77777777" w:rsidR="006E1AD6" w:rsidRDefault="006E1AD6">
      <w:pPr>
        <w:spacing w:after="200" w:line="276" w:lineRule="auto"/>
        <w:rPr>
          <w:rFonts w:asciiTheme="majorHAnsi" w:eastAsiaTheme="majorEastAsia" w:hAnsiTheme="majorHAnsi" w:cstheme="majorBidi"/>
          <w:b/>
          <w:bCs/>
          <w:color w:val="00AFAA"/>
          <w:sz w:val="28"/>
          <w:szCs w:val="24"/>
        </w:rPr>
      </w:pPr>
      <w:bookmarkStart w:id="57" w:name="_Toc449012679"/>
      <w:bookmarkStart w:id="58" w:name="_Toc462330641"/>
      <w:r>
        <w:rPr>
          <w:caps/>
        </w:rPr>
        <w:br w:type="page"/>
      </w:r>
    </w:p>
    <w:p w14:paraId="78806961" w14:textId="1AF641B5" w:rsidR="0010151D" w:rsidRDefault="0010151D" w:rsidP="0010151D">
      <w:pPr>
        <w:pStyle w:val="Heading1"/>
      </w:pPr>
      <w:r>
        <w:rPr>
          <w:caps w:val="0"/>
        </w:rPr>
        <w:lastRenderedPageBreak/>
        <w:t>DEFINITIONS</w:t>
      </w:r>
      <w:bookmarkEnd w:id="57"/>
      <w:bookmarkEnd w:id="58"/>
    </w:p>
    <w:p w14:paraId="7157AD77" w14:textId="77777777" w:rsidR="0010151D" w:rsidRDefault="0010151D" w:rsidP="0010151D">
      <w:pPr>
        <w:pStyle w:val="Heading1separatationline"/>
      </w:pPr>
    </w:p>
    <w:p w14:paraId="4BA6988E" w14:textId="5E070FB8" w:rsidR="0010151D" w:rsidRPr="00EE7D9E" w:rsidRDefault="0010151D" w:rsidP="0010151D">
      <w:pPr>
        <w:pStyle w:val="BodyText"/>
      </w:pPr>
      <w:r w:rsidRPr="00EE7D9E">
        <w:rPr>
          <w:lang w:val="en-US"/>
        </w:rPr>
        <w:t xml:space="preserve">The definition of terms used in this </w:t>
      </w:r>
      <w:r w:rsidR="0075079A">
        <w:rPr>
          <w:lang w:val="en-US"/>
        </w:rPr>
        <w:t>Model Course</w:t>
      </w:r>
      <w:r w:rsidRPr="00EE7D9E">
        <w:rPr>
          <w:lang w:val="en-US"/>
        </w:rPr>
        <w:t xml:space="preserve"> can be found in the International Dictionary of Marine Aids to Navigation (IALA Dictionary) at </w:t>
      </w:r>
      <w:hyperlink r:id="rId15" w:history="1">
        <w:r w:rsidRPr="00EE7D9E">
          <w:rPr>
            <w:rStyle w:val="Hyperlink"/>
            <w:lang w:val="en-US"/>
          </w:rPr>
          <w:t>http://www.iala-aism.org/wiki/dictionary</w:t>
        </w:r>
      </w:hyperlink>
      <w:ins w:id="59" w:author="Adam Hay" w:date="2016-10-11T22:48:00Z">
        <w:r w:rsidR="000E31D0">
          <w:rPr>
            <w:rStyle w:val="Hyperlink"/>
            <w:lang w:val="en-US"/>
          </w:rPr>
          <w:t>.</w:t>
        </w:r>
      </w:ins>
    </w:p>
    <w:p w14:paraId="51374FD5" w14:textId="77777777" w:rsidR="0010151D" w:rsidRPr="003322BB" w:rsidRDefault="0010151D" w:rsidP="0010151D">
      <w:pPr>
        <w:pStyle w:val="Heading1"/>
      </w:pPr>
      <w:bookmarkStart w:id="60" w:name="_Toc449012680"/>
      <w:bookmarkStart w:id="61" w:name="_Toc462330642"/>
      <w:r w:rsidRPr="003322BB">
        <w:t>REFERENCES</w:t>
      </w:r>
      <w:bookmarkEnd w:id="60"/>
      <w:bookmarkEnd w:id="61"/>
    </w:p>
    <w:p w14:paraId="51FE8CD3" w14:textId="77777777" w:rsidR="0010151D" w:rsidRPr="003322BB" w:rsidRDefault="0010151D" w:rsidP="0010151D">
      <w:pPr>
        <w:pStyle w:val="Heading1separatationline"/>
      </w:pPr>
    </w:p>
    <w:p w14:paraId="2D6D4A74"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54CE08C6" w14:textId="77777777" w:rsidR="0010151D" w:rsidRDefault="0010151D" w:rsidP="00665C35">
      <w:pPr>
        <w:pStyle w:val="List1"/>
        <w:numPr>
          <w:ilvl w:val="0"/>
          <w:numId w:val="21"/>
        </w:numPr>
      </w:pPr>
      <w:r>
        <w:t xml:space="preserve">IALA </w:t>
      </w:r>
      <w:r w:rsidRPr="003322BB">
        <w:t>NAVG</w:t>
      </w:r>
      <w:r>
        <w:t>UIDE.</w:t>
      </w:r>
    </w:p>
    <w:p w14:paraId="3F4C3FB0" w14:textId="56E16400" w:rsidR="0006236E" w:rsidRPr="0006236E" w:rsidRDefault="0006236E" w:rsidP="0006236E">
      <w:pPr>
        <w:pStyle w:val="List1"/>
        <w:numPr>
          <w:ilvl w:val="0"/>
          <w:numId w:val="21"/>
        </w:numPr>
      </w:pPr>
      <w:r w:rsidRPr="0006236E">
        <w:t xml:space="preserve">IALA Recommendation E-200-0 on Marine Signal Lights </w:t>
      </w:r>
      <w:r>
        <w:t>–</w:t>
      </w:r>
      <w:r w:rsidRPr="0006236E">
        <w:t xml:space="preserve"> Overview</w:t>
      </w:r>
      <w:r>
        <w:t>.</w:t>
      </w:r>
    </w:p>
    <w:p w14:paraId="6B340B51" w14:textId="1FC63EDA" w:rsidR="0006236E" w:rsidRPr="0006236E" w:rsidRDefault="0006236E" w:rsidP="0006236E">
      <w:pPr>
        <w:pStyle w:val="List1"/>
        <w:numPr>
          <w:ilvl w:val="0"/>
          <w:numId w:val="21"/>
        </w:numPr>
      </w:pPr>
      <w:r w:rsidRPr="0006236E">
        <w:t>IALA Guideline 1043 on Light Sources used in Visual Aids to Navigation</w:t>
      </w:r>
      <w:r>
        <w:t>.</w:t>
      </w:r>
    </w:p>
    <w:p w14:paraId="46A30E19" w14:textId="1365E56C" w:rsidR="0006236E" w:rsidRPr="0006236E" w:rsidRDefault="0006236E" w:rsidP="0006236E">
      <w:pPr>
        <w:pStyle w:val="List1"/>
        <w:numPr>
          <w:ilvl w:val="0"/>
          <w:numId w:val="21"/>
        </w:numPr>
      </w:pPr>
      <w:r w:rsidRPr="0006236E">
        <w:t>IALA Guideline 1077 on Maintenance of Aids to Navigation</w:t>
      </w:r>
      <w:r>
        <w:t>.</w:t>
      </w:r>
    </w:p>
    <w:p w14:paraId="7860AFAB" w14:textId="471F2ADD" w:rsidR="0006236E" w:rsidRPr="0006236E" w:rsidRDefault="0006236E" w:rsidP="0006236E">
      <w:pPr>
        <w:pStyle w:val="List1"/>
        <w:numPr>
          <w:ilvl w:val="0"/>
          <w:numId w:val="21"/>
        </w:numPr>
      </w:pPr>
      <w:r w:rsidRPr="0006236E">
        <w:t>IALA Guideline 1038 on Ambient Light Levels at which Aids to Navigation should Switch On and Off</w:t>
      </w:r>
      <w:r>
        <w:t>.</w:t>
      </w:r>
    </w:p>
    <w:p w14:paraId="3040241D" w14:textId="11BC36D5" w:rsidR="0006236E" w:rsidRPr="0006236E" w:rsidRDefault="0006236E" w:rsidP="0006236E">
      <w:pPr>
        <w:pStyle w:val="List1"/>
        <w:numPr>
          <w:ilvl w:val="0"/>
          <w:numId w:val="21"/>
        </w:numPr>
      </w:pPr>
      <w:r w:rsidRPr="0006236E">
        <w:t>IALA Guideline 1049 on the use of Modern Light Sources in Traditional Lighthouse Optics</w:t>
      </w:r>
      <w:r>
        <w:t>.</w:t>
      </w:r>
    </w:p>
    <w:p w14:paraId="66DCED06" w14:textId="7C9034FC" w:rsidR="0006236E" w:rsidRDefault="0006236E" w:rsidP="0006236E">
      <w:pPr>
        <w:pStyle w:val="List1"/>
        <w:numPr>
          <w:ilvl w:val="0"/>
          <w:numId w:val="21"/>
        </w:numPr>
      </w:pPr>
      <w:r w:rsidRPr="0006236E">
        <w:t>Manufacturers’ handbooks on marine signal lanterns used by the organisation</w:t>
      </w:r>
      <w:r>
        <w:t>.</w:t>
      </w:r>
    </w:p>
    <w:p w14:paraId="7F337C73" w14:textId="77777777" w:rsidR="00FD3637" w:rsidRDefault="00FD3637">
      <w:pPr>
        <w:spacing w:after="200" w:line="276" w:lineRule="auto"/>
        <w:rPr>
          <w:sz w:val="22"/>
        </w:rPr>
      </w:pPr>
      <w:r>
        <w:br w:type="page"/>
      </w:r>
    </w:p>
    <w:p w14:paraId="753A56E3" w14:textId="77777777" w:rsidR="0010151D" w:rsidRDefault="00FD3637" w:rsidP="00FD3637">
      <w:pPr>
        <w:pStyle w:val="Part"/>
      </w:pPr>
      <w:r>
        <w:lastRenderedPageBreak/>
        <w:t xml:space="preserve"> </w:t>
      </w:r>
      <w:bookmarkStart w:id="62" w:name="_Toc462330643"/>
      <w:r>
        <w:t>– TEACHING MODULES</w:t>
      </w:r>
      <w:bookmarkEnd w:id="62"/>
    </w:p>
    <w:p w14:paraId="5A244045" w14:textId="10E585D1" w:rsidR="00FD3637" w:rsidRDefault="00FD3637" w:rsidP="00665C35">
      <w:pPr>
        <w:pStyle w:val="Heading1"/>
        <w:numPr>
          <w:ilvl w:val="0"/>
          <w:numId w:val="23"/>
        </w:numPr>
      </w:pPr>
      <w:bookmarkStart w:id="63" w:name="_Toc462330644"/>
      <w:r>
        <w:t xml:space="preserve">MODULE 1 – </w:t>
      </w:r>
      <w:r w:rsidR="0006236E" w:rsidRPr="0006236E">
        <w:rPr>
          <w:caps w:val="0"/>
        </w:rPr>
        <w:t>AN INTRODUCTION TO ROTATING BEACONS</w:t>
      </w:r>
      <w:bookmarkEnd w:id="63"/>
    </w:p>
    <w:p w14:paraId="3BC27002" w14:textId="77777777" w:rsidR="00FD3637" w:rsidRDefault="00FD3637" w:rsidP="00FD3637">
      <w:pPr>
        <w:pStyle w:val="Heading1separatationline"/>
      </w:pPr>
    </w:p>
    <w:p w14:paraId="2D4FC782" w14:textId="77777777" w:rsidR="00FD3637" w:rsidRDefault="00FD3637" w:rsidP="00FD3637">
      <w:pPr>
        <w:pStyle w:val="Heading2"/>
      </w:pPr>
      <w:bookmarkStart w:id="64" w:name="_Toc462330645"/>
      <w:r>
        <w:t>Scope</w:t>
      </w:r>
      <w:bookmarkEnd w:id="64"/>
    </w:p>
    <w:p w14:paraId="68A58457" w14:textId="77777777" w:rsidR="00FD3637" w:rsidRDefault="00FD3637" w:rsidP="00FD3637">
      <w:pPr>
        <w:pStyle w:val="Heading2separationline"/>
      </w:pPr>
    </w:p>
    <w:p w14:paraId="30D2EDB3" w14:textId="53D89398" w:rsidR="00FD3637" w:rsidRDefault="0006236E" w:rsidP="00FD3637">
      <w:pPr>
        <w:pStyle w:val="BodyText"/>
      </w:pPr>
      <w:r w:rsidRPr="0006236E">
        <w:rPr>
          <w:rFonts w:cs="Arial"/>
        </w:rPr>
        <w:t>This module describes the type and function of rotating beacons used within the organisation.</w:t>
      </w:r>
    </w:p>
    <w:p w14:paraId="26F5BBAE" w14:textId="77777777" w:rsidR="00FD3637" w:rsidRDefault="00FD3637" w:rsidP="00FD3637">
      <w:pPr>
        <w:pStyle w:val="Heading2"/>
      </w:pPr>
      <w:bookmarkStart w:id="65" w:name="_Toc462330646"/>
      <w:r>
        <w:t>Learning Objective</w:t>
      </w:r>
      <w:bookmarkEnd w:id="65"/>
    </w:p>
    <w:p w14:paraId="3C2DB8E9" w14:textId="77777777" w:rsidR="00FD3637" w:rsidRDefault="00FD3637" w:rsidP="00FD3637">
      <w:pPr>
        <w:pStyle w:val="Heading2separationline"/>
      </w:pPr>
    </w:p>
    <w:p w14:paraId="411B8D0C" w14:textId="04D79412" w:rsidR="002A689F" w:rsidRPr="002A689F" w:rsidRDefault="0006236E" w:rsidP="00FD3637">
      <w:pPr>
        <w:pStyle w:val="BodyText"/>
        <w:rPr>
          <w:b/>
        </w:rPr>
      </w:pPr>
      <w:r w:rsidRPr="0006236E">
        <w:t xml:space="preserve">To gain a </w:t>
      </w:r>
      <w:r w:rsidRPr="0006236E">
        <w:rPr>
          <w:b/>
        </w:rPr>
        <w:t>satisfactory</w:t>
      </w:r>
      <w:r w:rsidRPr="0006236E">
        <w:t xml:space="preserve"> understanding of the types and functions of rotating beacons and associated optics used by the AtoN service provider.</w:t>
      </w:r>
    </w:p>
    <w:p w14:paraId="58FEED5C" w14:textId="77777777" w:rsidR="00FD3637" w:rsidRDefault="00FD3637" w:rsidP="00FD3637">
      <w:pPr>
        <w:pStyle w:val="Heading2"/>
      </w:pPr>
      <w:bookmarkStart w:id="66" w:name="_Toc462330647"/>
      <w:r>
        <w:t>S</w:t>
      </w:r>
      <w:r w:rsidR="003A30F5">
        <w:t>yllabus</w:t>
      </w:r>
      <w:bookmarkEnd w:id="66"/>
    </w:p>
    <w:p w14:paraId="46E4C0C2" w14:textId="77777777" w:rsidR="00FD3637" w:rsidRDefault="00FD3637" w:rsidP="00FD3637">
      <w:pPr>
        <w:pStyle w:val="Heading2separationline"/>
      </w:pPr>
    </w:p>
    <w:p w14:paraId="50C3A040" w14:textId="705AB1B7" w:rsidR="00FD3637" w:rsidRDefault="00FD3637" w:rsidP="00FD3637">
      <w:pPr>
        <w:pStyle w:val="Heading3"/>
      </w:pPr>
      <w:bookmarkStart w:id="67" w:name="_Toc462330648"/>
      <w:r>
        <w:t xml:space="preserve">Lesson 1 – </w:t>
      </w:r>
      <w:r w:rsidR="0006236E" w:rsidRPr="0006236E">
        <w:t>Rotating Beacons – General</w:t>
      </w:r>
      <w:bookmarkEnd w:id="67"/>
    </w:p>
    <w:p w14:paraId="56401698" w14:textId="68D6F0C2" w:rsidR="0006236E" w:rsidRPr="0006236E" w:rsidRDefault="0006236E" w:rsidP="0006236E">
      <w:pPr>
        <w:pStyle w:val="List1"/>
        <w:numPr>
          <w:ilvl w:val="0"/>
          <w:numId w:val="29"/>
        </w:numPr>
      </w:pPr>
      <w:r w:rsidRPr="0006236E">
        <w:t>Types of rotating beacons used</w:t>
      </w:r>
      <w:r>
        <w:t>.</w:t>
      </w:r>
    </w:p>
    <w:p w14:paraId="73AFAA38" w14:textId="18DF4215" w:rsidR="0006236E" w:rsidRPr="0006236E" w:rsidRDefault="0006236E" w:rsidP="0006236E">
      <w:pPr>
        <w:pStyle w:val="List1"/>
        <w:numPr>
          <w:ilvl w:val="0"/>
          <w:numId w:val="29"/>
        </w:numPr>
      </w:pPr>
      <w:r w:rsidRPr="0006236E">
        <w:t>Ranges of operational rotating beacons</w:t>
      </w:r>
      <w:r>
        <w:t>.</w:t>
      </w:r>
    </w:p>
    <w:p w14:paraId="352220DA" w14:textId="3456846B" w:rsidR="0006236E" w:rsidRPr="0006236E" w:rsidRDefault="0006236E" w:rsidP="0006236E">
      <w:pPr>
        <w:pStyle w:val="List1"/>
        <w:numPr>
          <w:ilvl w:val="0"/>
          <w:numId w:val="29"/>
        </w:numPr>
      </w:pPr>
      <w:r w:rsidRPr="0006236E">
        <w:t xml:space="preserve">Standard </w:t>
      </w:r>
      <w:ins w:id="68" w:author="Adam Hay" w:date="2016-10-11T22:48:00Z">
        <w:r w:rsidR="000E31D0">
          <w:t>flash</w:t>
        </w:r>
      </w:ins>
      <w:del w:id="69" w:author="Adam Hay" w:date="2016-10-11T22:48:00Z">
        <w:r w:rsidRPr="0006236E" w:rsidDel="000E31D0">
          <w:delText>light</w:delText>
        </w:r>
      </w:del>
      <w:r w:rsidRPr="0006236E">
        <w:t xml:space="preserve"> characters used</w:t>
      </w:r>
      <w:r>
        <w:t>.</w:t>
      </w:r>
    </w:p>
    <w:p w14:paraId="7953246F" w14:textId="64F90E5D" w:rsidR="0006236E" w:rsidRPr="0006236E" w:rsidRDefault="0006236E" w:rsidP="0006236E">
      <w:pPr>
        <w:pStyle w:val="List1"/>
        <w:numPr>
          <w:ilvl w:val="0"/>
          <w:numId w:val="29"/>
        </w:numPr>
      </w:pPr>
      <w:r w:rsidRPr="0006236E">
        <w:t>On-off cycle and sun switches</w:t>
      </w:r>
      <w:r>
        <w:t>.</w:t>
      </w:r>
    </w:p>
    <w:p w14:paraId="05A99CFB" w14:textId="41A8F760" w:rsidR="0006236E" w:rsidRPr="0006236E" w:rsidRDefault="0006236E" w:rsidP="0006236E">
      <w:pPr>
        <w:pStyle w:val="List1"/>
        <w:numPr>
          <w:ilvl w:val="0"/>
          <w:numId w:val="29"/>
        </w:numPr>
      </w:pPr>
      <w:r w:rsidRPr="0006236E">
        <w:t>Standby and emergency lanterns</w:t>
      </w:r>
      <w:r>
        <w:t>.</w:t>
      </w:r>
    </w:p>
    <w:p w14:paraId="7BE7A5EA" w14:textId="0A2705CE" w:rsidR="00FD3637" w:rsidRDefault="0006236E" w:rsidP="0006236E">
      <w:pPr>
        <w:pStyle w:val="List1"/>
        <w:numPr>
          <w:ilvl w:val="0"/>
          <w:numId w:val="29"/>
        </w:numPr>
      </w:pPr>
      <w:r w:rsidRPr="0006236E">
        <w:t>Protective housings and light loss through glass</w:t>
      </w:r>
      <w:r>
        <w:t>.</w:t>
      </w:r>
    </w:p>
    <w:p w14:paraId="00D50D14" w14:textId="704D5578" w:rsidR="00FD3637" w:rsidRDefault="00FD3637" w:rsidP="00FD3637">
      <w:pPr>
        <w:pStyle w:val="Heading3"/>
      </w:pPr>
      <w:bookmarkStart w:id="70" w:name="_Toc462330649"/>
      <w:r>
        <w:t xml:space="preserve">Lesson 2 – </w:t>
      </w:r>
      <w:r w:rsidR="0006236E" w:rsidRPr="0006236E">
        <w:t>Traditional and Modern Rotating Beacons</w:t>
      </w:r>
      <w:bookmarkEnd w:id="70"/>
    </w:p>
    <w:p w14:paraId="406385A9" w14:textId="47684BE2" w:rsidR="0006236E" w:rsidRPr="0006236E" w:rsidRDefault="0006236E" w:rsidP="0006236E">
      <w:pPr>
        <w:pStyle w:val="List1"/>
        <w:numPr>
          <w:ilvl w:val="0"/>
          <w:numId w:val="31"/>
        </w:numPr>
      </w:pPr>
      <w:r w:rsidRPr="0006236E">
        <w:t>The components of a traditional rotating optic</w:t>
      </w:r>
      <w:r>
        <w:t>.</w:t>
      </w:r>
    </w:p>
    <w:p w14:paraId="0863708A" w14:textId="3CC0B18D" w:rsidR="00FD3637" w:rsidRDefault="0006236E" w:rsidP="0006236E">
      <w:pPr>
        <w:pStyle w:val="List1"/>
        <w:numPr>
          <w:ilvl w:val="0"/>
          <w:numId w:val="31"/>
        </w:numPr>
      </w:pPr>
      <w:r w:rsidRPr="0006236E">
        <w:t>The components of a modern rotating optic</w:t>
      </w:r>
      <w:r>
        <w:t>.</w:t>
      </w:r>
    </w:p>
    <w:p w14:paraId="36B20F7A" w14:textId="3C4D2519" w:rsidR="00FD3637" w:rsidRDefault="00FD3637" w:rsidP="00FD3637">
      <w:pPr>
        <w:pStyle w:val="Heading1"/>
      </w:pPr>
      <w:bookmarkStart w:id="71" w:name="_Toc462330650"/>
      <w:r>
        <w:t xml:space="preserve">MODULE 2 – </w:t>
      </w:r>
      <w:r w:rsidR="0006236E" w:rsidRPr="0006236E">
        <w:rPr>
          <w:caps w:val="0"/>
        </w:rPr>
        <w:t>THE PRINCIPLES OF FIXED OPTICS, DRUM LENSES AND ROTATING OPTICS AND FOCUS</w:t>
      </w:r>
      <w:del w:id="72" w:author="Adam Hay" w:date="2016-10-12T01:20:00Z">
        <w:r w:rsidR="0006236E" w:rsidRPr="0006236E" w:rsidDel="00F360FF">
          <w:rPr>
            <w:caps w:val="0"/>
          </w:rPr>
          <w:delText>S</w:delText>
        </w:r>
      </w:del>
      <w:r w:rsidR="0006236E" w:rsidRPr="0006236E">
        <w:rPr>
          <w:caps w:val="0"/>
        </w:rPr>
        <w:t>ING DEVICES BUILT INTO CLASSICAL LENSES</w:t>
      </w:r>
      <w:bookmarkEnd w:id="71"/>
    </w:p>
    <w:p w14:paraId="68087C95" w14:textId="77777777" w:rsidR="00FD3637" w:rsidRDefault="00FD3637" w:rsidP="00FD3637">
      <w:pPr>
        <w:pStyle w:val="Heading1separatationline"/>
      </w:pPr>
    </w:p>
    <w:p w14:paraId="28A041FD" w14:textId="77777777" w:rsidR="00FD3637" w:rsidRDefault="00FD3637" w:rsidP="00FD3637">
      <w:pPr>
        <w:pStyle w:val="Heading2"/>
      </w:pPr>
      <w:bookmarkStart w:id="73" w:name="_Toc462330651"/>
      <w:r>
        <w:t>Scope</w:t>
      </w:r>
      <w:bookmarkEnd w:id="73"/>
    </w:p>
    <w:p w14:paraId="271042EE" w14:textId="77777777" w:rsidR="00FD3637" w:rsidRDefault="00FD3637" w:rsidP="00FD3637">
      <w:pPr>
        <w:pStyle w:val="Heading2separationline"/>
      </w:pPr>
    </w:p>
    <w:p w14:paraId="35E46AE5" w14:textId="31ECE96A" w:rsidR="00FD3637" w:rsidRPr="00D34F9C" w:rsidRDefault="0006236E">
      <w:pPr>
        <w:spacing w:before="120"/>
        <w:rPr>
          <w:sz w:val="22"/>
        </w:rPr>
        <w:pPrChange w:id="74" w:author="Adam Hay" w:date="2016-10-11T22:49:00Z">
          <w:pPr/>
        </w:pPrChange>
      </w:pPr>
      <w:r w:rsidRPr="0006236E">
        <w:rPr>
          <w:sz w:val="22"/>
        </w:rPr>
        <w:t>This module describes Fresnel rotating optics, fixed drum lenses and the importance of correct focus</w:t>
      </w:r>
      <w:del w:id="75" w:author="Adam Hay" w:date="2016-10-12T01:20:00Z">
        <w:r w:rsidRPr="0006236E" w:rsidDel="00F360FF">
          <w:rPr>
            <w:sz w:val="22"/>
          </w:rPr>
          <w:delText>s</w:delText>
        </w:r>
      </w:del>
      <w:r w:rsidRPr="0006236E">
        <w:rPr>
          <w:sz w:val="22"/>
        </w:rPr>
        <w:t>ing.</w:t>
      </w:r>
    </w:p>
    <w:p w14:paraId="16E5A325" w14:textId="77777777" w:rsidR="00FD3637" w:rsidRDefault="00FD3637">
      <w:pPr>
        <w:pStyle w:val="Heading2"/>
        <w:spacing w:before="120"/>
        <w:pPrChange w:id="76" w:author="Adam Hay" w:date="2016-10-11T22:49:00Z">
          <w:pPr>
            <w:pStyle w:val="Heading2"/>
          </w:pPr>
        </w:pPrChange>
      </w:pPr>
      <w:bookmarkStart w:id="77" w:name="_Toc462330652"/>
      <w:r>
        <w:t>Learning Objective</w:t>
      </w:r>
      <w:bookmarkEnd w:id="77"/>
    </w:p>
    <w:p w14:paraId="02B06EA7" w14:textId="77777777" w:rsidR="00FD3637" w:rsidRDefault="00FD3637" w:rsidP="00FD3637">
      <w:pPr>
        <w:pStyle w:val="Heading2separationline"/>
      </w:pPr>
    </w:p>
    <w:p w14:paraId="4591B696" w14:textId="245EB467" w:rsidR="00FD3637" w:rsidRPr="00FD3637" w:rsidRDefault="0006236E" w:rsidP="00FD3637">
      <w:pPr>
        <w:pStyle w:val="BodyText"/>
      </w:pPr>
      <w:r w:rsidRPr="0006236E">
        <w:t xml:space="preserve">To gain a </w:t>
      </w:r>
      <w:r w:rsidRPr="0006236E">
        <w:rPr>
          <w:b/>
        </w:rPr>
        <w:t>basic</w:t>
      </w:r>
      <w:r w:rsidRPr="0006236E">
        <w:t xml:space="preserve"> understanding of the principle of Fresnel rotating optics and fixed drum lenses and to gain a </w:t>
      </w:r>
      <w:r w:rsidRPr="0006236E">
        <w:rPr>
          <w:b/>
        </w:rPr>
        <w:t>satisfactory</w:t>
      </w:r>
      <w:r w:rsidRPr="0006236E">
        <w:t xml:space="preserve"> understanding of the importance of correct focussing.</w:t>
      </w:r>
    </w:p>
    <w:p w14:paraId="021681FF" w14:textId="77777777" w:rsidR="00FD3637" w:rsidRDefault="00FD3637" w:rsidP="00FD3637">
      <w:pPr>
        <w:pStyle w:val="Heading2"/>
      </w:pPr>
      <w:bookmarkStart w:id="78" w:name="_Toc462330653"/>
      <w:r>
        <w:t>S</w:t>
      </w:r>
      <w:r w:rsidR="003A30F5">
        <w:t>yllabus</w:t>
      </w:r>
      <w:bookmarkEnd w:id="78"/>
    </w:p>
    <w:p w14:paraId="3485D487" w14:textId="77777777" w:rsidR="00FD3637" w:rsidRPr="00FD3637" w:rsidRDefault="00FD3637" w:rsidP="00FD3637">
      <w:pPr>
        <w:pStyle w:val="Heading2separationline"/>
      </w:pPr>
    </w:p>
    <w:p w14:paraId="0D36FE10" w14:textId="72F185BD" w:rsidR="00FD3637" w:rsidRDefault="00FD3637" w:rsidP="00FD3637">
      <w:pPr>
        <w:pStyle w:val="Heading3"/>
      </w:pPr>
      <w:bookmarkStart w:id="79" w:name="_Toc462330654"/>
      <w:r>
        <w:t xml:space="preserve">Lesson 1 – </w:t>
      </w:r>
      <w:r w:rsidR="0006236E" w:rsidRPr="0006236E">
        <w:t>Glass and Acrylic Lenses</w:t>
      </w:r>
      <w:bookmarkEnd w:id="79"/>
    </w:p>
    <w:p w14:paraId="64AA793F" w14:textId="7256EBF7" w:rsidR="0006236E" w:rsidRPr="0006236E" w:rsidRDefault="0006236E" w:rsidP="0006236E">
      <w:pPr>
        <w:pStyle w:val="List1"/>
        <w:numPr>
          <w:ilvl w:val="0"/>
          <w:numId w:val="33"/>
        </w:numPr>
      </w:pPr>
      <w:r w:rsidRPr="0006236E">
        <w:t>Glass Fresnel optics</w:t>
      </w:r>
      <w:r w:rsidR="002157EB">
        <w:t>.</w:t>
      </w:r>
    </w:p>
    <w:p w14:paraId="7AFA44D1" w14:textId="0BA75154" w:rsidR="0006236E" w:rsidRPr="0006236E" w:rsidRDefault="0006236E" w:rsidP="0006236E">
      <w:pPr>
        <w:pStyle w:val="List1"/>
        <w:numPr>
          <w:ilvl w:val="0"/>
          <w:numId w:val="33"/>
        </w:numPr>
      </w:pPr>
      <w:r w:rsidRPr="0006236E">
        <w:t>Glass safety issues</w:t>
      </w:r>
      <w:r w:rsidR="002157EB">
        <w:t>.</w:t>
      </w:r>
    </w:p>
    <w:p w14:paraId="6E2F0B72" w14:textId="50F97938" w:rsidR="0006236E" w:rsidRPr="0006236E" w:rsidRDefault="0006236E" w:rsidP="0006236E">
      <w:pPr>
        <w:pStyle w:val="List1"/>
        <w:numPr>
          <w:ilvl w:val="0"/>
          <w:numId w:val="33"/>
        </w:numPr>
      </w:pPr>
      <w:r w:rsidRPr="0006236E">
        <w:t>Isolation of optic rotation power supply</w:t>
      </w:r>
      <w:r w:rsidR="002157EB">
        <w:t>.</w:t>
      </w:r>
    </w:p>
    <w:p w14:paraId="1DD708A1" w14:textId="0DAC429F" w:rsidR="0006236E" w:rsidRPr="0006236E" w:rsidRDefault="0006236E" w:rsidP="0006236E">
      <w:pPr>
        <w:pStyle w:val="List1"/>
        <w:numPr>
          <w:ilvl w:val="0"/>
          <w:numId w:val="33"/>
        </w:numPr>
      </w:pPr>
      <w:r w:rsidRPr="0006236E">
        <w:t>Modern acrylic drum lenses</w:t>
      </w:r>
      <w:r w:rsidR="002157EB">
        <w:t>.</w:t>
      </w:r>
    </w:p>
    <w:p w14:paraId="11BD6D14" w14:textId="2484891B" w:rsidR="005871F3" w:rsidRDefault="0006236E" w:rsidP="0006236E">
      <w:pPr>
        <w:pStyle w:val="List1"/>
        <w:numPr>
          <w:ilvl w:val="0"/>
          <w:numId w:val="33"/>
        </w:numPr>
      </w:pPr>
      <w:r w:rsidRPr="0006236E">
        <w:t>Lens maintenance and cleaning procedure</w:t>
      </w:r>
      <w:r w:rsidR="002157EB">
        <w:t>.</w:t>
      </w:r>
    </w:p>
    <w:p w14:paraId="784AF233" w14:textId="77777777" w:rsidR="0006236E" w:rsidRDefault="0006236E">
      <w:pPr>
        <w:spacing w:after="200" w:line="276" w:lineRule="auto"/>
        <w:rPr>
          <w:rFonts w:asciiTheme="majorHAnsi" w:eastAsiaTheme="majorEastAsia" w:hAnsiTheme="majorHAnsi" w:cstheme="majorBidi"/>
          <w:b/>
          <w:bCs/>
          <w:smallCaps/>
          <w:color w:val="00AFAA"/>
          <w:sz w:val="22"/>
        </w:rPr>
      </w:pPr>
      <w:r>
        <w:br w:type="page"/>
      </w:r>
    </w:p>
    <w:p w14:paraId="2B0E53C3" w14:textId="045D1C14" w:rsidR="005871F3" w:rsidRDefault="00D34F9C" w:rsidP="00D34F9C">
      <w:pPr>
        <w:pStyle w:val="Heading3"/>
      </w:pPr>
      <w:bookmarkStart w:id="80" w:name="_Toc462330655"/>
      <w:r>
        <w:lastRenderedPageBreak/>
        <w:t xml:space="preserve">Lesson 2 - </w:t>
      </w:r>
      <w:r w:rsidR="0006236E" w:rsidRPr="0006236E">
        <w:t>Focus</w:t>
      </w:r>
      <w:del w:id="81" w:author="Adam Hay" w:date="2016-10-11T22:49:00Z">
        <w:r w:rsidR="0006236E" w:rsidRPr="0006236E" w:rsidDel="000E31D0">
          <w:delText>s</w:delText>
        </w:r>
      </w:del>
      <w:r w:rsidR="0006236E" w:rsidRPr="0006236E">
        <w:t>ing Procedures</w:t>
      </w:r>
      <w:bookmarkEnd w:id="80"/>
    </w:p>
    <w:p w14:paraId="134D118C" w14:textId="030ADDEC" w:rsidR="002157EB" w:rsidRPr="002157EB" w:rsidRDefault="002157EB" w:rsidP="002157EB">
      <w:pPr>
        <w:pStyle w:val="List1"/>
        <w:numPr>
          <w:ilvl w:val="0"/>
          <w:numId w:val="34"/>
        </w:numPr>
      </w:pPr>
      <w:r w:rsidRPr="002157EB">
        <w:t>The importance of focus</w:t>
      </w:r>
      <w:del w:id="82" w:author="Adam Hay" w:date="2016-10-11T22:49:00Z">
        <w:r w:rsidRPr="002157EB" w:rsidDel="000E31D0">
          <w:delText>s</w:delText>
        </w:r>
      </w:del>
      <w:r w:rsidRPr="002157EB">
        <w:t>ing</w:t>
      </w:r>
      <w:r>
        <w:t>.</w:t>
      </w:r>
    </w:p>
    <w:p w14:paraId="0EA6E4A1" w14:textId="65F3744F" w:rsidR="002157EB" w:rsidRPr="002157EB" w:rsidRDefault="002157EB" w:rsidP="002157EB">
      <w:pPr>
        <w:pStyle w:val="List1"/>
        <w:numPr>
          <w:ilvl w:val="0"/>
          <w:numId w:val="34"/>
        </w:numPr>
      </w:pPr>
      <w:r w:rsidRPr="002157EB">
        <w:t>Optical alignment devices</w:t>
      </w:r>
      <w:r>
        <w:t>.</w:t>
      </w:r>
    </w:p>
    <w:p w14:paraId="339DB3E1" w14:textId="47C1F282" w:rsidR="002157EB" w:rsidRPr="002157EB" w:rsidRDefault="002157EB" w:rsidP="002157EB">
      <w:pPr>
        <w:pStyle w:val="List1"/>
        <w:numPr>
          <w:ilvl w:val="0"/>
          <w:numId w:val="34"/>
        </w:numPr>
      </w:pPr>
      <w:r w:rsidRPr="002157EB">
        <w:t>Mechanical focal position indicators</w:t>
      </w:r>
      <w:r>
        <w:t>.</w:t>
      </w:r>
    </w:p>
    <w:p w14:paraId="5FB01BDB" w14:textId="76815012" w:rsidR="005871F3" w:rsidRDefault="002157EB" w:rsidP="002157EB">
      <w:pPr>
        <w:pStyle w:val="List1"/>
        <w:numPr>
          <w:ilvl w:val="0"/>
          <w:numId w:val="34"/>
        </w:numPr>
      </w:pPr>
      <w:r w:rsidRPr="002157EB">
        <w:t>Dummy lamps</w:t>
      </w:r>
      <w:r>
        <w:t>.</w:t>
      </w:r>
    </w:p>
    <w:p w14:paraId="73739B4C" w14:textId="6F18E1D2" w:rsidR="003A30F5" w:rsidRDefault="003A30F5" w:rsidP="003A30F5">
      <w:pPr>
        <w:pStyle w:val="Heading1"/>
      </w:pPr>
      <w:bookmarkStart w:id="83" w:name="_Toc462330656"/>
      <w:r>
        <w:t xml:space="preserve">MODULE 3 – </w:t>
      </w:r>
      <w:r w:rsidR="002157EB" w:rsidRPr="002157EB">
        <w:rPr>
          <w:caps w:val="0"/>
        </w:rPr>
        <w:t>LAMP TYPES AND CHANGERS USED IN CLASSICAL AND MODERN ROTATING BEACONS</w:t>
      </w:r>
      <w:bookmarkEnd w:id="83"/>
    </w:p>
    <w:p w14:paraId="3519A9E5" w14:textId="77777777" w:rsidR="003A30F5" w:rsidRDefault="003A30F5" w:rsidP="003A30F5">
      <w:pPr>
        <w:pStyle w:val="Heading1separatationline"/>
      </w:pPr>
    </w:p>
    <w:p w14:paraId="349796A0" w14:textId="77777777" w:rsidR="003A30F5" w:rsidRDefault="003A30F5" w:rsidP="003A30F5">
      <w:pPr>
        <w:pStyle w:val="Heading2"/>
      </w:pPr>
      <w:bookmarkStart w:id="84" w:name="_Toc462330657"/>
      <w:r>
        <w:t>Scope</w:t>
      </w:r>
      <w:bookmarkEnd w:id="84"/>
    </w:p>
    <w:p w14:paraId="367A4933" w14:textId="77777777" w:rsidR="003A30F5" w:rsidRDefault="003A30F5" w:rsidP="003A30F5">
      <w:pPr>
        <w:pStyle w:val="Heading2separationline"/>
      </w:pPr>
    </w:p>
    <w:p w14:paraId="0C56F189" w14:textId="4EE640F6" w:rsidR="003A30F5" w:rsidRPr="00D34F9C" w:rsidRDefault="002157EB" w:rsidP="003A30F5">
      <w:pPr>
        <w:rPr>
          <w:sz w:val="22"/>
        </w:rPr>
      </w:pPr>
      <w:r w:rsidRPr="002157EB">
        <w:rPr>
          <w:sz w:val="22"/>
        </w:rPr>
        <w:t>This module describes modern lamps and lamp changers and the safety aspects concerned with the installation, maintenance and replacement of lamps in both classical and modern rotating beacons</w:t>
      </w:r>
      <w:r>
        <w:rPr>
          <w:sz w:val="22"/>
        </w:rPr>
        <w:t>.</w:t>
      </w:r>
    </w:p>
    <w:p w14:paraId="7E7CDD99" w14:textId="77777777" w:rsidR="003A30F5" w:rsidRDefault="003A30F5" w:rsidP="003A30F5">
      <w:pPr>
        <w:pStyle w:val="Heading2"/>
      </w:pPr>
      <w:bookmarkStart w:id="85" w:name="_Toc462330658"/>
      <w:r>
        <w:t>Learning Objective</w:t>
      </w:r>
      <w:bookmarkEnd w:id="85"/>
    </w:p>
    <w:p w14:paraId="174E25B4" w14:textId="77777777" w:rsidR="003A30F5" w:rsidRDefault="003A30F5" w:rsidP="003A30F5">
      <w:pPr>
        <w:pStyle w:val="Heading2separationline"/>
      </w:pPr>
    </w:p>
    <w:p w14:paraId="2C092C41" w14:textId="7699B23D" w:rsidR="003A30F5" w:rsidRPr="00FD3637" w:rsidRDefault="002157EB" w:rsidP="003A30F5">
      <w:pPr>
        <w:pStyle w:val="BodyText"/>
      </w:pPr>
      <w:r>
        <w:t xml:space="preserve">To gain a </w:t>
      </w:r>
      <w:r>
        <w:rPr>
          <w:b/>
        </w:rPr>
        <w:t>satisfactory</w:t>
      </w:r>
      <w:r>
        <w:t xml:space="preserve"> </w:t>
      </w:r>
      <w:r w:rsidRPr="00FB3D29">
        <w:t>understand</w:t>
      </w:r>
      <w:r>
        <w:t xml:space="preserve">ing of the types and functions of lamps and lamp changers used in both classical and modern rotating beacons and a </w:t>
      </w:r>
      <w:r w:rsidRPr="005C2683">
        <w:rPr>
          <w:b/>
        </w:rPr>
        <w:t>good</w:t>
      </w:r>
      <w:r>
        <w:t xml:space="preserve"> understanding of safety issues associated with their maintenance.</w:t>
      </w:r>
    </w:p>
    <w:p w14:paraId="76F3867D" w14:textId="77777777" w:rsidR="003A30F5" w:rsidRDefault="003A30F5" w:rsidP="003A30F5">
      <w:pPr>
        <w:pStyle w:val="Heading2"/>
      </w:pPr>
      <w:bookmarkStart w:id="86" w:name="_Toc462330659"/>
      <w:r>
        <w:t>Syllabus</w:t>
      </w:r>
      <w:bookmarkEnd w:id="86"/>
    </w:p>
    <w:p w14:paraId="777B512F" w14:textId="77777777" w:rsidR="003A30F5" w:rsidRPr="00FD3637" w:rsidRDefault="003A30F5" w:rsidP="003A30F5">
      <w:pPr>
        <w:pStyle w:val="Heading2separationline"/>
      </w:pPr>
    </w:p>
    <w:p w14:paraId="50E667F1" w14:textId="700139F3" w:rsidR="003A30F5" w:rsidRDefault="003A30F5" w:rsidP="003A30F5">
      <w:pPr>
        <w:pStyle w:val="Heading3"/>
      </w:pPr>
      <w:bookmarkStart w:id="87" w:name="_Toc462330660"/>
      <w:r>
        <w:t xml:space="preserve">Lesson 1 – </w:t>
      </w:r>
      <w:r w:rsidR="002157EB" w:rsidRPr="002157EB">
        <w:t>Lamps and Lamp Safety</w:t>
      </w:r>
      <w:bookmarkEnd w:id="87"/>
    </w:p>
    <w:p w14:paraId="1E125CF4" w14:textId="0B3E8D28" w:rsidR="002157EB" w:rsidRPr="002157EB" w:rsidRDefault="002157EB" w:rsidP="002157EB">
      <w:pPr>
        <w:pStyle w:val="List1"/>
        <w:numPr>
          <w:ilvl w:val="0"/>
          <w:numId w:val="36"/>
        </w:numPr>
      </w:pPr>
      <w:r w:rsidRPr="002157EB">
        <w:t>Types of lamps used in rotating beacons</w:t>
      </w:r>
      <w:r>
        <w:t>:</w:t>
      </w:r>
    </w:p>
    <w:p w14:paraId="4184AC85" w14:textId="7A3F2864" w:rsidR="002157EB" w:rsidRPr="002157EB" w:rsidRDefault="002157EB" w:rsidP="002157EB">
      <w:pPr>
        <w:pStyle w:val="Lista"/>
      </w:pPr>
      <w:r w:rsidRPr="002157EB">
        <w:t>LED lamps and arrays</w:t>
      </w:r>
      <w:r>
        <w:t>.</w:t>
      </w:r>
    </w:p>
    <w:p w14:paraId="19DB46C8" w14:textId="63FD6CB4" w:rsidR="002157EB" w:rsidRPr="002157EB" w:rsidRDefault="002157EB" w:rsidP="002157EB">
      <w:pPr>
        <w:pStyle w:val="Lista"/>
      </w:pPr>
      <w:r w:rsidRPr="002157EB">
        <w:t>Incandescent lamps</w:t>
      </w:r>
      <w:r>
        <w:t>.</w:t>
      </w:r>
    </w:p>
    <w:p w14:paraId="0C371FAE" w14:textId="0C401048" w:rsidR="002157EB" w:rsidRPr="002157EB" w:rsidRDefault="002157EB" w:rsidP="002157EB">
      <w:pPr>
        <w:pStyle w:val="Lista"/>
      </w:pPr>
      <w:r w:rsidRPr="002157EB">
        <w:t>Discharge lamps</w:t>
      </w:r>
      <w:r>
        <w:t>.</w:t>
      </w:r>
    </w:p>
    <w:p w14:paraId="39C71274" w14:textId="10BD5A4C" w:rsidR="002157EB" w:rsidRPr="002157EB" w:rsidRDefault="002157EB" w:rsidP="002157EB">
      <w:pPr>
        <w:pStyle w:val="List1"/>
        <w:numPr>
          <w:ilvl w:val="0"/>
          <w:numId w:val="36"/>
        </w:numPr>
      </w:pPr>
      <w:r w:rsidRPr="002157EB">
        <w:t>Isolation of lamp power supply</w:t>
      </w:r>
      <w:r>
        <w:t>.</w:t>
      </w:r>
    </w:p>
    <w:p w14:paraId="251BC77B" w14:textId="4B3DDBAB" w:rsidR="002157EB" w:rsidRPr="002157EB" w:rsidRDefault="002157EB" w:rsidP="002157EB">
      <w:pPr>
        <w:pStyle w:val="List1"/>
        <w:numPr>
          <w:ilvl w:val="0"/>
          <w:numId w:val="36"/>
        </w:numPr>
      </w:pPr>
      <w:r w:rsidRPr="002157EB">
        <w:t>Precautions while handling hot lamps</w:t>
      </w:r>
      <w:r>
        <w:t>.</w:t>
      </w:r>
    </w:p>
    <w:p w14:paraId="35C07D45" w14:textId="1F210298" w:rsidR="002157EB" w:rsidRPr="002157EB" w:rsidRDefault="002157EB" w:rsidP="002157EB">
      <w:pPr>
        <w:pStyle w:val="List1"/>
        <w:numPr>
          <w:ilvl w:val="0"/>
          <w:numId w:val="36"/>
        </w:numPr>
      </w:pPr>
      <w:r w:rsidRPr="002157EB">
        <w:t>Precautions against possible lamp explosion</w:t>
      </w:r>
      <w:r>
        <w:t>.</w:t>
      </w:r>
    </w:p>
    <w:p w14:paraId="322E69BC" w14:textId="349293C3" w:rsidR="003A30F5" w:rsidRDefault="002157EB" w:rsidP="002157EB">
      <w:pPr>
        <w:pStyle w:val="List1"/>
        <w:numPr>
          <w:ilvl w:val="0"/>
          <w:numId w:val="36"/>
        </w:numPr>
      </w:pPr>
      <w:r w:rsidRPr="002157EB">
        <w:t>Hazards of intense light sources.</w:t>
      </w:r>
    </w:p>
    <w:p w14:paraId="399B1B54" w14:textId="648A645F" w:rsidR="003A30F5" w:rsidRDefault="003A30F5" w:rsidP="003A30F5">
      <w:pPr>
        <w:pStyle w:val="Heading3"/>
      </w:pPr>
      <w:bookmarkStart w:id="88" w:name="_Toc462330661"/>
      <w:r>
        <w:t xml:space="preserve">Lesson 2 - </w:t>
      </w:r>
      <w:r w:rsidR="002157EB" w:rsidRPr="002157EB">
        <w:t>Lamp Changers used in Rotating Optics</w:t>
      </w:r>
      <w:bookmarkEnd w:id="88"/>
    </w:p>
    <w:p w14:paraId="22396576" w14:textId="506D4208" w:rsidR="002157EB" w:rsidRPr="002157EB" w:rsidRDefault="002157EB" w:rsidP="002157EB">
      <w:pPr>
        <w:pStyle w:val="List1"/>
        <w:numPr>
          <w:ilvl w:val="0"/>
          <w:numId w:val="37"/>
        </w:numPr>
      </w:pPr>
      <w:r w:rsidRPr="002157EB">
        <w:t>Traditional lamp changers</w:t>
      </w:r>
      <w:r>
        <w:t>.</w:t>
      </w:r>
    </w:p>
    <w:p w14:paraId="0EF632BE" w14:textId="0A8B0B52" w:rsidR="002157EB" w:rsidRPr="002157EB" w:rsidRDefault="002157EB" w:rsidP="002157EB">
      <w:pPr>
        <w:pStyle w:val="List1"/>
        <w:numPr>
          <w:ilvl w:val="0"/>
          <w:numId w:val="37"/>
        </w:numPr>
      </w:pPr>
      <w:r w:rsidRPr="002157EB">
        <w:t>Maintenance procedures for traditional lamp changers</w:t>
      </w:r>
      <w:r>
        <w:t>.</w:t>
      </w:r>
    </w:p>
    <w:p w14:paraId="16055275" w14:textId="133DF72C" w:rsidR="002157EB" w:rsidRPr="002157EB" w:rsidRDefault="002157EB" w:rsidP="002157EB">
      <w:pPr>
        <w:pStyle w:val="List1"/>
        <w:numPr>
          <w:ilvl w:val="0"/>
          <w:numId w:val="37"/>
        </w:numPr>
      </w:pPr>
      <w:r w:rsidRPr="002157EB">
        <w:t>Modern lamp changers</w:t>
      </w:r>
      <w:r>
        <w:t>.</w:t>
      </w:r>
    </w:p>
    <w:p w14:paraId="65390527" w14:textId="4B40172B" w:rsidR="002157EB" w:rsidRPr="002157EB" w:rsidRDefault="002157EB" w:rsidP="002157EB">
      <w:pPr>
        <w:pStyle w:val="List1"/>
        <w:numPr>
          <w:ilvl w:val="0"/>
          <w:numId w:val="37"/>
        </w:numPr>
      </w:pPr>
      <w:r w:rsidRPr="002157EB">
        <w:t>Programming modern lamp changers</w:t>
      </w:r>
      <w:r>
        <w:t>.</w:t>
      </w:r>
    </w:p>
    <w:p w14:paraId="0E742AAE" w14:textId="74C5B1B2" w:rsidR="003A30F5" w:rsidRDefault="002157EB" w:rsidP="002157EB">
      <w:pPr>
        <w:pStyle w:val="List1"/>
        <w:numPr>
          <w:ilvl w:val="0"/>
          <w:numId w:val="37"/>
        </w:numPr>
      </w:pPr>
      <w:r w:rsidRPr="002157EB">
        <w:t>Maintenance procedures for modern lamp changers</w:t>
      </w:r>
      <w:r>
        <w:t>.</w:t>
      </w:r>
    </w:p>
    <w:p w14:paraId="5DAC186A" w14:textId="20B16B5A" w:rsidR="003A30F5" w:rsidRDefault="003A30F5" w:rsidP="003A30F5">
      <w:pPr>
        <w:pStyle w:val="Heading1"/>
      </w:pPr>
      <w:bookmarkStart w:id="89" w:name="_Ref462330038"/>
      <w:bookmarkStart w:id="90" w:name="_Toc462330662"/>
      <w:r>
        <w:t xml:space="preserve">MODULE 4 – </w:t>
      </w:r>
      <w:r w:rsidR="002157EB" w:rsidRPr="002157EB">
        <w:rPr>
          <w:caps w:val="0"/>
        </w:rPr>
        <w:t>ROTATING BEACON INSTALLATION AND MAINTENANCE</w:t>
      </w:r>
      <w:bookmarkEnd w:id="89"/>
      <w:bookmarkEnd w:id="90"/>
    </w:p>
    <w:p w14:paraId="2E317326" w14:textId="77777777" w:rsidR="003A30F5" w:rsidRDefault="003A30F5" w:rsidP="003A30F5">
      <w:pPr>
        <w:pStyle w:val="Heading1separatationline"/>
      </w:pPr>
    </w:p>
    <w:p w14:paraId="3A1B4E13" w14:textId="77777777" w:rsidR="003A30F5" w:rsidRDefault="003A30F5" w:rsidP="003A30F5">
      <w:pPr>
        <w:pStyle w:val="Heading2"/>
      </w:pPr>
      <w:bookmarkStart w:id="91" w:name="_Toc462330663"/>
      <w:r>
        <w:t>Scope</w:t>
      </w:r>
      <w:bookmarkEnd w:id="91"/>
    </w:p>
    <w:p w14:paraId="448EFD81" w14:textId="77777777" w:rsidR="003A30F5" w:rsidRDefault="003A30F5" w:rsidP="003A30F5">
      <w:pPr>
        <w:pStyle w:val="Heading2separationline"/>
      </w:pPr>
    </w:p>
    <w:p w14:paraId="3CA00618" w14:textId="25282FAA" w:rsidR="003A30F5" w:rsidRPr="00D34F9C" w:rsidRDefault="002157EB" w:rsidP="002157EB">
      <w:pPr>
        <w:pStyle w:val="BodyText"/>
      </w:pPr>
      <w:r w:rsidRPr="002157EB">
        <w:t>This module describes how firstly to install a modern rotating beacon on an approved pre-levelled platform and then how to maintain an installed rotating beacon.</w:t>
      </w:r>
    </w:p>
    <w:p w14:paraId="0E356920" w14:textId="77777777" w:rsidR="002157EB" w:rsidRDefault="002157EB">
      <w:pPr>
        <w:spacing w:after="200" w:line="276" w:lineRule="auto"/>
        <w:rPr>
          <w:rFonts w:asciiTheme="majorHAnsi" w:eastAsiaTheme="majorEastAsia" w:hAnsiTheme="majorHAnsi" w:cstheme="majorBidi"/>
          <w:b/>
          <w:bCs/>
          <w:caps/>
          <w:color w:val="00AFAA"/>
          <w:sz w:val="24"/>
          <w:szCs w:val="24"/>
        </w:rPr>
      </w:pPr>
      <w:r>
        <w:br w:type="page"/>
      </w:r>
    </w:p>
    <w:p w14:paraId="6216A474" w14:textId="5F3EFB23" w:rsidR="003A30F5" w:rsidRDefault="003A30F5" w:rsidP="003A30F5">
      <w:pPr>
        <w:pStyle w:val="Heading2"/>
      </w:pPr>
      <w:bookmarkStart w:id="92" w:name="_Toc462330664"/>
      <w:r>
        <w:lastRenderedPageBreak/>
        <w:t>Learning Objective</w:t>
      </w:r>
      <w:bookmarkEnd w:id="92"/>
    </w:p>
    <w:p w14:paraId="19AFD8E6" w14:textId="77777777" w:rsidR="003A30F5" w:rsidRDefault="003A30F5" w:rsidP="003A30F5">
      <w:pPr>
        <w:pStyle w:val="Heading2separationline"/>
      </w:pPr>
    </w:p>
    <w:p w14:paraId="0A20B278" w14:textId="688610CB" w:rsidR="003A30F5" w:rsidRPr="00FD3637" w:rsidRDefault="002157EB" w:rsidP="003A30F5">
      <w:pPr>
        <w:pStyle w:val="BodyText"/>
      </w:pPr>
      <w:r>
        <w:t>T</w:t>
      </w:r>
      <w:r w:rsidRPr="002157EB">
        <w:t xml:space="preserve">o gain a </w:t>
      </w:r>
      <w:r w:rsidRPr="002157EB">
        <w:rPr>
          <w:b/>
        </w:rPr>
        <w:t>satisfactory</w:t>
      </w:r>
      <w:r w:rsidRPr="002157EB">
        <w:t xml:space="preserve"> understanding of how to install a modern rotating beacon under supervision and how to maintain it thereafter. </w:t>
      </w:r>
      <w:r>
        <w:t xml:space="preserve"> </w:t>
      </w:r>
      <w:r w:rsidRPr="002157EB">
        <w:rPr>
          <w:b/>
        </w:rPr>
        <w:t>Note</w:t>
      </w:r>
      <w:r w:rsidRPr="002157EB">
        <w:t xml:space="preserve"> that the supervision may be conducted by an IALA Industrial Member in a workshop or on site.</w:t>
      </w:r>
    </w:p>
    <w:p w14:paraId="236B60F0" w14:textId="77777777" w:rsidR="003A30F5" w:rsidRDefault="003A30F5" w:rsidP="003A30F5">
      <w:pPr>
        <w:pStyle w:val="Heading2"/>
      </w:pPr>
      <w:bookmarkStart w:id="93" w:name="_Toc462330665"/>
      <w:r>
        <w:t>Syllabus</w:t>
      </w:r>
      <w:bookmarkEnd w:id="93"/>
    </w:p>
    <w:p w14:paraId="6972ABA1" w14:textId="77777777" w:rsidR="003A30F5" w:rsidRPr="00FD3637" w:rsidRDefault="003A30F5" w:rsidP="003A30F5">
      <w:pPr>
        <w:pStyle w:val="Heading2separationline"/>
      </w:pPr>
    </w:p>
    <w:p w14:paraId="6F2F3486" w14:textId="01E77C19" w:rsidR="003A30F5" w:rsidRDefault="003A30F5" w:rsidP="003A30F5">
      <w:pPr>
        <w:pStyle w:val="Heading3"/>
      </w:pPr>
      <w:bookmarkStart w:id="94" w:name="_Toc462330666"/>
      <w:r>
        <w:t xml:space="preserve">Lesson 1 – </w:t>
      </w:r>
      <w:r w:rsidR="002157EB" w:rsidRPr="002157EB">
        <w:t>Preparation</w:t>
      </w:r>
      <w:bookmarkEnd w:id="94"/>
    </w:p>
    <w:p w14:paraId="057F2304" w14:textId="702C5D6C" w:rsidR="002157EB" w:rsidRPr="002157EB" w:rsidRDefault="002157EB" w:rsidP="002157EB">
      <w:pPr>
        <w:pStyle w:val="List1"/>
        <w:numPr>
          <w:ilvl w:val="0"/>
          <w:numId w:val="39"/>
        </w:numPr>
      </w:pPr>
      <w:r w:rsidRPr="002157EB">
        <w:t>Quality control checks and reports on delivery of component parts</w:t>
      </w:r>
      <w:r>
        <w:t>.</w:t>
      </w:r>
    </w:p>
    <w:p w14:paraId="796EF670" w14:textId="7108E195" w:rsidR="002157EB" w:rsidRPr="002157EB" w:rsidRDefault="002157EB" w:rsidP="002157EB">
      <w:pPr>
        <w:pStyle w:val="List1"/>
        <w:numPr>
          <w:ilvl w:val="0"/>
          <w:numId w:val="39"/>
        </w:numPr>
      </w:pPr>
      <w:r w:rsidRPr="002157EB">
        <w:t>Preparation of tools and safety equipment</w:t>
      </w:r>
      <w:r>
        <w:t>.</w:t>
      </w:r>
    </w:p>
    <w:p w14:paraId="00FEEE3F" w14:textId="7CC2F9F3" w:rsidR="003A30F5" w:rsidRDefault="002157EB" w:rsidP="002157EB">
      <w:pPr>
        <w:pStyle w:val="List1"/>
        <w:numPr>
          <w:ilvl w:val="0"/>
          <w:numId w:val="39"/>
        </w:numPr>
        <w:rPr>
          <w:ins w:id="95" w:author="Adam Hay" w:date="2016-10-11T22:55:00Z"/>
        </w:rPr>
      </w:pPr>
      <w:r w:rsidRPr="002157EB">
        <w:t>Checks on power supplies and isolation procedures</w:t>
      </w:r>
      <w:r>
        <w:t>.</w:t>
      </w:r>
    </w:p>
    <w:p w14:paraId="6C85B017" w14:textId="5FC147F5" w:rsidR="000E31D0" w:rsidRDefault="000E31D0" w:rsidP="002157EB">
      <w:pPr>
        <w:pStyle w:val="List1"/>
        <w:numPr>
          <w:ilvl w:val="0"/>
          <w:numId w:val="39"/>
        </w:numPr>
      </w:pPr>
      <w:ins w:id="96" w:author="Adam Hay" w:date="2016-10-11T22:55:00Z">
        <w:r>
          <w:t>Pre-install inspection and testing.</w:t>
        </w:r>
      </w:ins>
    </w:p>
    <w:p w14:paraId="4F069A36" w14:textId="223AE710" w:rsidR="003A30F5" w:rsidRDefault="003A30F5" w:rsidP="003A30F5">
      <w:pPr>
        <w:pStyle w:val="Heading3"/>
      </w:pPr>
      <w:bookmarkStart w:id="97" w:name="_Toc462330667"/>
      <w:r>
        <w:t xml:space="preserve">Lesson 2 - </w:t>
      </w:r>
      <w:r w:rsidR="002157EB" w:rsidRPr="002157EB">
        <w:t>Rotating Beacon Assembly</w:t>
      </w:r>
      <w:bookmarkEnd w:id="97"/>
    </w:p>
    <w:p w14:paraId="38AF8751" w14:textId="370851F9" w:rsidR="002F30DD" w:rsidRPr="002F30DD" w:rsidRDefault="002F30DD" w:rsidP="002F30DD">
      <w:pPr>
        <w:pStyle w:val="List1"/>
        <w:numPr>
          <w:ilvl w:val="0"/>
          <w:numId w:val="40"/>
        </w:numPr>
      </w:pPr>
      <w:r w:rsidRPr="002F30DD">
        <w:t>Step by step assembly procedures</w:t>
      </w:r>
      <w:r>
        <w:t>.</w:t>
      </w:r>
    </w:p>
    <w:p w14:paraId="40E703D8" w14:textId="4D3CF824" w:rsidR="002F30DD" w:rsidRPr="002F30DD" w:rsidRDefault="002F30DD" w:rsidP="002F30DD">
      <w:pPr>
        <w:pStyle w:val="List1"/>
        <w:numPr>
          <w:ilvl w:val="0"/>
          <w:numId w:val="40"/>
        </w:numPr>
      </w:pPr>
      <w:r>
        <w:t>Alignment of lamps.</w:t>
      </w:r>
    </w:p>
    <w:p w14:paraId="798B5201" w14:textId="553D8F94" w:rsidR="002F30DD" w:rsidRPr="002F30DD" w:rsidRDefault="002F30DD" w:rsidP="002F30DD">
      <w:pPr>
        <w:pStyle w:val="List1"/>
        <w:numPr>
          <w:ilvl w:val="0"/>
          <w:numId w:val="40"/>
        </w:numPr>
      </w:pPr>
      <w:r w:rsidRPr="002F30DD">
        <w:t>Levelling of the optic</w:t>
      </w:r>
      <w:r>
        <w:t>.</w:t>
      </w:r>
    </w:p>
    <w:p w14:paraId="70D5D6B6" w14:textId="35B9FD9A" w:rsidR="002F30DD" w:rsidRPr="002F30DD" w:rsidRDefault="002F30DD" w:rsidP="002F30DD">
      <w:pPr>
        <w:pStyle w:val="List1"/>
        <w:numPr>
          <w:ilvl w:val="0"/>
          <w:numId w:val="40"/>
        </w:numPr>
      </w:pPr>
      <w:r w:rsidRPr="002F30DD">
        <w:t>Checks on obscuration or reflection</w:t>
      </w:r>
      <w:r>
        <w:t>.</w:t>
      </w:r>
    </w:p>
    <w:p w14:paraId="569B091D" w14:textId="5D5DA4BC" w:rsidR="002F30DD" w:rsidRPr="002F30DD" w:rsidRDefault="002F30DD" w:rsidP="002F30DD">
      <w:pPr>
        <w:pStyle w:val="List1"/>
        <w:numPr>
          <w:ilvl w:val="0"/>
          <w:numId w:val="40"/>
        </w:numPr>
      </w:pPr>
      <w:del w:id="98" w:author="Adam Hay" w:date="2016-10-11T22:54:00Z">
        <w:r w:rsidRPr="002F30DD" w:rsidDel="000E31D0">
          <w:delText>Flash character</w:delText>
        </w:r>
      </w:del>
      <w:ins w:id="99" w:author="Adam Hay" w:date="2016-10-11T22:54:00Z">
        <w:r w:rsidR="000E31D0">
          <w:t>Rotation speed (flash character)</w:t>
        </w:r>
      </w:ins>
      <w:r w:rsidRPr="002F30DD">
        <w:t xml:space="preserve"> setting</w:t>
      </w:r>
      <w:r>
        <w:t>.</w:t>
      </w:r>
    </w:p>
    <w:p w14:paraId="14B98743" w14:textId="0E844B34" w:rsidR="002F30DD" w:rsidRPr="002F30DD" w:rsidRDefault="002F30DD" w:rsidP="002F30DD">
      <w:pPr>
        <w:pStyle w:val="List1"/>
        <w:numPr>
          <w:ilvl w:val="0"/>
          <w:numId w:val="40"/>
        </w:numPr>
      </w:pPr>
      <w:r w:rsidRPr="002F30DD">
        <w:t>Sun switch setting</w:t>
      </w:r>
      <w:r>
        <w:t>.</w:t>
      </w:r>
    </w:p>
    <w:p w14:paraId="2C86D422" w14:textId="0445C0BE" w:rsidR="002F30DD" w:rsidRPr="002F30DD" w:rsidRDefault="002F30DD" w:rsidP="002F30DD">
      <w:pPr>
        <w:pStyle w:val="List1"/>
        <w:numPr>
          <w:ilvl w:val="0"/>
          <w:numId w:val="40"/>
        </w:numPr>
      </w:pPr>
      <w:r w:rsidRPr="002F30DD">
        <w:t>Standby lamp connections</w:t>
      </w:r>
      <w:r>
        <w:t>.</w:t>
      </w:r>
    </w:p>
    <w:p w14:paraId="4B56F3B7" w14:textId="02FFEB01" w:rsidR="003A30F5" w:rsidRDefault="002F30DD" w:rsidP="002F30DD">
      <w:pPr>
        <w:pStyle w:val="List1"/>
        <w:numPr>
          <w:ilvl w:val="0"/>
          <w:numId w:val="40"/>
        </w:numPr>
        <w:rPr>
          <w:ins w:id="100" w:author="Adam Hay" w:date="2016-10-11T22:56:00Z"/>
        </w:rPr>
      </w:pPr>
      <w:r w:rsidRPr="002F30DD">
        <w:t>Testing and setting to work</w:t>
      </w:r>
      <w:r>
        <w:t>.</w:t>
      </w:r>
    </w:p>
    <w:p w14:paraId="366464AB" w14:textId="1B0ED7BC" w:rsidR="009F58EC" w:rsidRDefault="009F58EC" w:rsidP="002F30DD">
      <w:pPr>
        <w:pStyle w:val="List1"/>
        <w:numPr>
          <w:ilvl w:val="0"/>
          <w:numId w:val="40"/>
        </w:numPr>
      </w:pPr>
      <w:ins w:id="101" w:author="Adam Hay" w:date="2016-10-11T22:56:00Z">
        <w:r>
          <w:t>Commissioning.</w:t>
        </w:r>
      </w:ins>
    </w:p>
    <w:p w14:paraId="61D0A093" w14:textId="5A4D8830" w:rsidR="003A30F5" w:rsidRDefault="003A30F5" w:rsidP="003A30F5">
      <w:pPr>
        <w:pStyle w:val="Heading3"/>
      </w:pPr>
      <w:bookmarkStart w:id="102" w:name="_Ref462330046"/>
      <w:bookmarkStart w:id="103" w:name="_Toc462330668"/>
      <w:r>
        <w:t xml:space="preserve">Lesson 3 – </w:t>
      </w:r>
      <w:r w:rsidR="002F30DD" w:rsidRPr="002F30DD">
        <w:t>Maintenance of Rotating Beacons</w:t>
      </w:r>
      <w:bookmarkEnd w:id="102"/>
      <w:bookmarkEnd w:id="103"/>
    </w:p>
    <w:p w14:paraId="1A4E8E9F" w14:textId="67D5550C" w:rsidR="002F30DD" w:rsidRPr="002F30DD" w:rsidRDefault="002F30DD" w:rsidP="002F30DD">
      <w:pPr>
        <w:pStyle w:val="List1"/>
        <w:numPr>
          <w:ilvl w:val="0"/>
          <w:numId w:val="41"/>
        </w:numPr>
      </w:pPr>
      <w:r w:rsidRPr="002F30DD">
        <w:t>Site visit reports</w:t>
      </w:r>
      <w:r w:rsidR="004172BC">
        <w:t>.</w:t>
      </w:r>
    </w:p>
    <w:p w14:paraId="52C23032" w14:textId="7E2C9B6D" w:rsidR="002F30DD" w:rsidRPr="002F30DD" w:rsidRDefault="002F30DD" w:rsidP="002F30DD">
      <w:pPr>
        <w:pStyle w:val="List1"/>
        <w:numPr>
          <w:ilvl w:val="0"/>
          <w:numId w:val="41"/>
        </w:numPr>
      </w:pPr>
      <w:r w:rsidRPr="002F30DD">
        <w:t>Cleaning and inspecting lenses, housings, topmarks, bird spikes and securing bolts</w:t>
      </w:r>
      <w:r w:rsidR="004172BC">
        <w:t>.</w:t>
      </w:r>
    </w:p>
    <w:p w14:paraId="7EBFBE1C" w14:textId="688B2942" w:rsidR="002F30DD" w:rsidRPr="002F30DD" w:rsidRDefault="002F30DD" w:rsidP="002F30DD">
      <w:pPr>
        <w:pStyle w:val="List1"/>
        <w:numPr>
          <w:ilvl w:val="0"/>
          <w:numId w:val="41"/>
        </w:numPr>
      </w:pPr>
      <w:r w:rsidRPr="002F30DD">
        <w:t>Checks of batteries</w:t>
      </w:r>
      <w:del w:id="104" w:author="Adam Hay" w:date="2016-10-11T22:51:00Z">
        <w:r w:rsidRPr="002F30DD" w:rsidDel="000E31D0">
          <w:delText>;</w:delText>
        </w:r>
      </w:del>
      <w:ins w:id="105" w:author="Adam Hay" w:date="2016-10-11T22:51:00Z">
        <w:r w:rsidR="000E31D0">
          <w:t>,</w:t>
        </w:r>
      </w:ins>
      <w:r w:rsidRPr="002F30DD">
        <w:t xml:space="preserve"> power supply cables and seals</w:t>
      </w:r>
      <w:r w:rsidR="004172BC">
        <w:t>.</w:t>
      </w:r>
    </w:p>
    <w:p w14:paraId="1CED311C" w14:textId="72EC0965" w:rsidR="002F30DD" w:rsidRPr="002F30DD" w:rsidRDefault="002F30DD" w:rsidP="002F30DD">
      <w:pPr>
        <w:pStyle w:val="List1"/>
        <w:numPr>
          <w:ilvl w:val="0"/>
          <w:numId w:val="41"/>
        </w:numPr>
      </w:pPr>
      <w:r w:rsidRPr="002F30DD">
        <w:t>Hot lamp and power isolation safety procedures</w:t>
      </w:r>
      <w:r w:rsidR="004172BC">
        <w:t>.</w:t>
      </w:r>
    </w:p>
    <w:p w14:paraId="5281B93E" w14:textId="64314E57" w:rsidR="002F30DD" w:rsidRPr="002F30DD" w:rsidRDefault="002F30DD" w:rsidP="002F30DD">
      <w:pPr>
        <w:pStyle w:val="List1"/>
        <w:numPr>
          <w:ilvl w:val="0"/>
          <w:numId w:val="41"/>
        </w:numPr>
      </w:pPr>
      <w:r w:rsidRPr="002F30DD">
        <w:t>Correct opening procedures</w:t>
      </w:r>
      <w:r w:rsidR="004172BC">
        <w:t>.</w:t>
      </w:r>
    </w:p>
    <w:p w14:paraId="55AC5098" w14:textId="52975A1D" w:rsidR="002F30DD" w:rsidRPr="002F30DD" w:rsidRDefault="002F30DD" w:rsidP="002F30DD">
      <w:pPr>
        <w:pStyle w:val="List1"/>
        <w:numPr>
          <w:ilvl w:val="0"/>
          <w:numId w:val="41"/>
        </w:numPr>
      </w:pPr>
      <w:r w:rsidRPr="002F30DD">
        <w:t>Internal inspections including cable terminations</w:t>
      </w:r>
      <w:r w:rsidR="004172BC">
        <w:t>.</w:t>
      </w:r>
    </w:p>
    <w:p w14:paraId="4E9CC596" w14:textId="1368E3B4" w:rsidR="002F30DD" w:rsidRPr="002F30DD" w:rsidRDefault="002F30DD" w:rsidP="002F30DD">
      <w:pPr>
        <w:pStyle w:val="List1"/>
        <w:numPr>
          <w:ilvl w:val="0"/>
          <w:numId w:val="41"/>
        </w:numPr>
      </w:pPr>
      <w:r w:rsidRPr="002F30DD">
        <w:t>Diagnostic checks and component replacement including lamps</w:t>
      </w:r>
      <w:r w:rsidR="004172BC">
        <w:t>.</w:t>
      </w:r>
    </w:p>
    <w:p w14:paraId="6F54FAAF" w14:textId="39F429B6" w:rsidR="002F30DD" w:rsidRPr="002F30DD" w:rsidRDefault="002F30DD" w:rsidP="002F30DD">
      <w:pPr>
        <w:pStyle w:val="List1"/>
        <w:numPr>
          <w:ilvl w:val="0"/>
          <w:numId w:val="41"/>
        </w:numPr>
      </w:pPr>
      <w:r w:rsidRPr="002F30DD">
        <w:t>Lamp alignment checks</w:t>
      </w:r>
      <w:r w:rsidR="004172BC">
        <w:t>.</w:t>
      </w:r>
    </w:p>
    <w:p w14:paraId="2A21FAB2" w14:textId="66F1033B" w:rsidR="002F30DD" w:rsidRPr="002F30DD" w:rsidRDefault="002F30DD" w:rsidP="002F30DD">
      <w:pPr>
        <w:pStyle w:val="List1"/>
        <w:numPr>
          <w:ilvl w:val="0"/>
          <w:numId w:val="41"/>
        </w:numPr>
      </w:pPr>
      <w:r w:rsidRPr="002F30DD">
        <w:t>Re-sealing procedures</w:t>
      </w:r>
      <w:r w:rsidR="004172BC">
        <w:t>.</w:t>
      </w:r>
    </w:p>
    <w:p w14:paraId="749B4086" w14:textId="4715DFA6" w:rsidR="002F30DD" w:rsidRPr="002F30DD" w:rsidRDefault="002F30DD" w:rsidP="002F30DD">
      <w:pPr>
        <w:pStyle w:val="List1"/>
        <w:numPr>
          <w:ilvl w:val="0"/>
          <w:numId w:val="41"/>
        </w:numPr>
      </w:pPr>
      <w:r w:rsidRPr="002F30DD">
        <w:t>Final test procedures</w:t>
      </w:r>
      <w:r w:rsidR="004172BC">
        <w:t>.</w:t>
      </w:r>
    </w:p>
    <w:p w14:paraId="1BAD133A" w14:textId="2D31CEC1" w:rsidR="005871F3" w:rsidRDefault="002F30DD" w:rsidP="002F30DD">
      <w:pPr>
        <w:pStyle w:val="List1"/>
        <w:numPr>
          <w:ilvl w:val="0"/>
          <w:numId w:val="41"/>
        </w:numPr>
      </w:pPr>
      <w:r w:rsidRPr="002F30DD">
        <w:t>Maintenance records</w:t>
      </w:r>
      <w:r w:rsidR="004172BC">
        <w:t>.</w:t>
      </w:r>
    </w:p>
    <w:p w14:paraId="59C75A28" w14:textId="1CC4943C" w:rsidR="003A30F5" w:rsidRDefault="004172BC" w:rsidP="003A30F5">
      <w:pPr>
        <w:pStyle w:val="Heading1"/>
      </w:pPr>
      <w:bookmarkStart w:id="106" w:name="_Toc462330669"/>
      <w:r>
        <w:t>SITE VISIT</w:t>
      </w:r>
      <w:bookmarkEnd w:id="106"/>
    </w:p>
    <w:p w14:paraId="4FDA9250" w14:textId="77777777" w:rsidR="003A30F5" w:rsidRDefault="003A30F5" w:rsidP="003A30F5">
      <w:pPr>
        <w:pStyle w:val="Heading1separatationline"/>
      </w:pPr>
    </w:p>
    <w:p w14:paraId="29849A06" w14:textId="77777777" w:rsidR="00AC29B9" w:rsidRPr="00A103D6" w:rsidRDefault="00AC29B9" w:rsidP="004172BC">
      <w:pPr>
        <w:pStyle w:val="BodyText"/>
      </w:pPr>
      <w:commentRangeStart w:id="107"/>
      <w:r w:rsidRPr="00A103D6">
        <w:t>The purpose of the</w:t>
      </w:r>
      <w:r w:rsidR="004172BC" w:rsidRPr="00A103D6">
        <w:t xml:space="preserve"> visit </w:t>
      </w:r>
      <w:r w:rsidRPr="00A103D6">
        <w:t>is to:</w:t>
      </w:r>
    </w:p>
    <w:p w14:paraId="7AE9235C" w14:textId="0B8261BA" w:rsidR="00A103D6" w:rsidRPr="00A103D6" w:rsidRDefault="00A103D6">
      <w:pPr>
        <w:pStyle w:val="List1"/>
        <w:numPr>
          <w:ilvl w:val="0"/>
          <w:numId w:val="50"/>
        </w:numPr>
        <w:pPrChange w:id="108" w:author="Adam Hay" w:date="2016-10-11T22:51:00Z">
          <w:pPr>
            <w:pStyle w:val="List1"/>
            <w:numPr>
              <w:numId w:val="47"/>
            </w:numPr>
            <w:tabs>
              <w:tab w:val="num" w:pos="0"/>
            </w:tabs>
            <w:ind w:left="425" w:hanging="425"/>
          </w:pPr>
        </w:pPrChange>
      </w:pPr>
      <w:r w:rsidRPr="00A103D6">
        <w:t>Permit participants to consolidate the practical knowledge gained in the classroom/workshop through a visit to a suitable AtoN station fitted with either a classic optic or modern rotating beacon.</w:t>
      </w:r>
    </w:p>
    <w:p w14:paraId="61C06B4F" w14:textId="2745FD4B" w:rsidR="003A30F5" w:rsidRPr="00A103D6" w:rsidRDefault="00A103D6">
      <w:pPr>
        <w:pStyle w:val="List1"/>
        <w:numPr>
          <w:ilvl w:val="0"/>
          <w:numId w:val="50"/>
        </w:numPr>
        <w:pPrChange w:id="109" w:author="Adam Hay" w:date="2016-10-11T22:51:00Z">
          <w:pPr>
            <w:pStyle w:val="List1"/>
          </w:pPr>
        </w:pPrChange>
      </w:pPr>
      <w:r w:rsidRPr="00A103D6">
        <w:lastRenderedPageBreak/>
        <w:t>C</w:t>
      </w:r>
      <w:r w:rsidR="00AC29B9" w:rsidRPr="00A103D6">
        <w:t xml:space="preserve">onduct practical lamp alignment and maintenance routines at </w:t>
      </w:r>
      <w:r w:rsidR="004172BC" w:rsidRPr="00A103D6">
        <w:t>an AtoN station fitted with a rotating beacon.</w:t>
      </w:r>
    </w:p>
    <w:p w14:paraId="3D96E320" w14:textId="60798927" w:rsidR="004172BC" w:rsidRPr="004172BC" w:rsidRDefault="00A103D6">
      <w:pPr>
        <w:pStyle w:val="List1"/>
        <w:numPr>
          <w:ilvl w:val="0"/>
          <w:numId w:val="50"/>
        </w:numPr>
        <w:pPrChange w:id="110" w:author="Adam Hay" w:date="2016-10-11T22:51:00Z">
          <w:pPr>
            <w:pStyle w:val="List1"/>
          </w:pPr>
        </w:pPrChange>
      </w:pPr>
      <w:r w:rsidRPr="00A103D6">
        <w:t>C</w:t>
      </w:r>
      <w:r w:rsidR="00AC29B9" w:rsidRPr="00A103D6">
        <w:t xml:space="preserve">heck lamp alignment and conduct practical maintenance procedures at </w:t>
      </w:r>
      <w:r w:rsidRPr="00A103D6">
        <w:t>one or more AtoN stations</w:t>
      </w:r>
      <w:r w:rsidR="004172BC" w:rsidRPr="00A103D6">
        <w:t>.</w:t>
      </w:r>
      <w:commentRangeEnd w:id="107"/>
      <w:r>
        <w:rPr>
          <w:rStyle w:val="CommentReference"/>
          <w:rFonts w:eastAsiaTheme="minorHAnsi" w:cstheme="minorBidi"/>
          <w:lang w:eastAsia="en-US"/>
        </w:rPr>
        <w:commentReference w:id="107"/>
      </w:r>
    </w:p>
    <w:p w14:paraId="6BD15B76" w14:textId="19622A06" w:rsidR="004172BC" w:rsidRPr="005871F3" w:rsidRDefault="004172BC" w:rsidP="004172BC">
      <w:pPr>
        <w:pStyle w:val="BodyText"/>
      </w:pPr>
      <w:r w:rsidRPr="004172BC">
        <w:t>During the site visit, each participant should be tasked to conduct the maintenance procedure comp</w:t>
      </w:r>
      <w:r w:rsidR="00856C94">
        <w:t xml:space="preserve">etencies acquired during Module </w:t>
      </w:r>
      <w:r w:rsidR="00856C94">
        <w:fldChar w:fldCharType="begin"/>
      </w:r>
      <w:r w:rsidR="00856C94">
        <w:instrText xml:space="preserve"> REF _Ref462330038 \r \h </w:instrText>
      </w:r>
      <w:r w:rsidR="00856C94">
        <w:fldChar w:fldCharType="separate"/>
      </w:r>
      <w:r w:rsidR="00856C94">
        <w:t>4</w:t>
      </w:r>
      <w:r w:rsidR="00856C94">
        <w:fldChar w:fldCharType="end"/>
      </w:r>
      <w:r w:rsidRPr="004172BC">
        <w:t xml:space="preserve"> </w:t>
      </w:r>
      <w:r w:rsidR="00856C94">
        <w:t xml:space="preserve">section </w:t>
      </w:r>
      <w:r w:rsidR="00856C94">
        <w:fldChar w:fldCharType="begin"/>
      </w:r>
      <w:r w:rsidR="00856C94">
        <w:instrText xml:space="preserve"> REF _Ref462330046 \r \h </w:instrText>
      </w:r>
      <w:r w:rsidR="00856C94">
        <w:fldChar w:fldCharType="separate"/>
      </w:r>
      <w:r w:rsidR="00856C94">
        <w:t>4.3.3</w:t>
      </w:r>
      <w:r w:rsidR="00856C94">
        <w:fldChar w:fldCharType="end"/>
      </w:r>
      <w:r w:rsidRPr="004172BC">
        <w:t>.</w:t>
      </w:r>
    </w:p>
    <w:sectPr w:rsidR="004172BC" w:rsidRPr="005871F3"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9-13T11:54:00Z" w:initials="MH">
    <w:p w14:paraId="16F86CAC" w14:textId="77777777" w:rsidR="002F30DD" w:rsidRDefault="002F30DD">
      <w:pPr>
        <w:pStyle w:val="CommentText"/>
      </w:pPr>
      <w:r>
        <w:rPr>
          <w:rStyle w:val="CommentReference"/>
        </w:rPr>
        <w:annotationRef/>
      </w:r>
      <w:r>
        <w:t>When approved by Council</w:t>
      </w:r>
    </w:p>
  </w:comment>
  <w:comment w:id="107" w:author="Michael Hadley" w:date="2016-09-22T17:58:00Z" w:initials="MH">
    <w:p w14:paraId="1636C8B9" w14:textId="5D39F035" w:rsidR="00A103D6" w:rsidRDefault="00A103D6">
      <w:pPr>
        <w:pStyle w:val="CommentText"/>
      </w:pPr>
      <w:r>
        <w:rPr>
          <w:rStyle w:val="CommentReference"/>
        </w:rPr>
        <w:annotationRef/>
      </w:r>
      <w:r w:rsidR="00ED742D">
        <w:t>Text recast.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F86CAC" w15:done="0"/>
  <w15:commentEx w15:paraId="1636C8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1CA91" w14:textId="77777777" w:rsidR="009B1AF9" w:rsidRDefault="009B1AF9" w:rsidP="003274DB">
      <w:r>
        <w:separator/>
      </w:r>
    </w:p>
    <w:p w14:paraId="5674DE29" w14:textId="77777777" w:rsidR="009B1AF9" w:rsidRDefault="009B1AF9"/>
    <w:p w14:paraId="5C7BC1A8" w14:textId="77777777" w:rsidR="009B1AF9" w:rsidRDefault="009B1AF9"/>
    <w:p w14:paraId="12C1200D" w14:textId="77777777" w:rsidR="009B1AF9" w:rsidRDefault="009B1AF9"/>
  </w:endnote>
  <w:endnote w:type="continuationSeparator" w:id="0">
    <w:p w14:paraId="4D4F418A" w14:textId="77777777" w:rsidR="009B1AF9" w:rsidRDefault="009B1AF9" w:rsidP="003274DB">
      <w:r>
        <w:continuationSeparator/>
      </w:r>
    </w:p>
    <w:p w14:paraId="74922C9D" w14:textId="77777777" w:rsidR="009B1AF9" w:rsidRDefault="009B1AF9"/>
    <w:p w14:paraId="26C668F1" w14:textId="77777777" w:rsidR="009B1AF9" w:rsidRDefault="009B1AF9"/>
    <w:p w14:paraId="24B49A3A" w14:textId="77777777" w:rsidR="009B1AF9" w:rsidRDefault="009B1A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20B0704020202020204"/>
    <w:charset w:val="00"/>
    <w:family w:val="auto"/>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3C576" w14:textId="77777777" w:rsidR="002F30DD" w:rsidRDefault="002F30DD" w:rsidP="008747E0">
    <w:pPr>
      <w:pStyle w:val="Footer"/>
    </w:pPr>
    <w:r>
      <w:rPr>
        <w:noProof/>
        <w:lang w:eastAsia="en-GB"/>
      </w:rPr>
      <mc:AlternateContent>
        <mc:Choice Requires="wps">
          <w:drawing>
            <wp:anchor distT="0" distB="0" distL="114300" distR="114300" simplePos="0" relativeHeight="251669504" behindDoc="0" locked="0" layoutInCell="1" allowOverlap="1" wp14:anchorId="1106E434" wp14:editId="506D501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D0C246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1AFB0FF8" w14:textId="77777777" w:rsidR="002F30DD" w:rsidRPr="00ED2A8D" w:rsidRDefault="002F30DD" w:rsidP="008747E0">
    <w:pPr>
      <w:pStyle w:val="Footer"/>
    </w:pPr>
    <w:r w:rsidRPr="00442889">
      <w:rPr>
        <w:noProof/>
        <w:lang w:eastAsia="en-GB"/>
      </w:rPr>
      <w:drawing>
        <wp:anchor distT="0" distB="0" distL="114300" distR="114300" simplePos="0" relativeHeight="251661312" behindDoc="1" locked="0" layoutInCell="1" allowOverlap="1" wp14:anchorId="0CA775B4" wp14:editId="0F5B35F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CA0573D" w14:textId="77777777" w:rsidR="002F30DD" w:rsidRPr="00ED2A8D" w:rsidRDefault="002F30DD" w:rsidP="008747E0">
    <w:pPr>
      <w:pStyle w:val="Footer"/>
    </w:pPr>
  </w:p>
  <w:p w14:paraId="1E3F9734" w14:textId="77777777" w:rsidR="002F30DD" w:rsidRPr="00ED2A8D" w:rsidRDefault="002F30DD" w:rsidP="008747E0">
    <w:pPr>
      <w:pStyle w:val="Footer"/>
    </w:pPr>
  </w:p>
  <w:p w14:paraId="089869C8" w14:textId="77777777" w:rsidR="002F30DD" w:rsidRPr="00ED2A8D" w:rsidRDefault="002F30DD"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F78A0" w14:textId="77777777" w:rsidR="002F30DD" w:rsidRPr="003028AF" w:rsidRDefault="002F30DD" w:rsidP="003028AF">
    <w:pPr>
      <w:pStyle w:val="Footer"/>
      <w:rPr>
        <w:sz w:val="15"/>
        <w:szCs w:val="15"/>
      </w:rPr>
    </w:pPr>
  </w:p>
  <w:p w14:paraId="56834633" w14:textId="77777777" w:rsidR="002F30DD" w:rsidRDefault="002F30DD" w:rsidP="00AB4A21">
    <w:pPr>
      <w:pStyle w:val="Footerportrait"/>
    </w:pPr>
  </w:p>
  <w:p w14:paraId="0528F596" w14:textId="77777777" w:rsidR="002F30DD" w:rsidRPr="00C907DF" w:rsidRDefault="009B1AF9" w:rsidP="00AB4A21">
    <w:pPr>
      <w:pStyle w:val="Footerportrait"/>
    </w:pPr>
    <w:fldSimple w:instr=" STYLEREF &quot;Document type&quot; \* MERGEFORMAT ">
      <w:r w:rsidR="00374CF8" w:rsidRPr="00374CF8">
        <w:rPr>
          <w:b w:val="0"/>
          <w:bCs/>
        </w:rPr>
        <w:t>IALA Model Course</w:t>
      </w:r>
    </w:fldSimple>
    <w:r w:rsidR="002F30DD">
      <w:t xml:space="preserve"> </w:t>
    </w:r>
    <w:fldSimple w:instr=" STYLEREF &quot;Document number&quot; \* MERGEFORMAT ">
      <w:r w:rsidR="00374CF8">
        <w:t>L2.3.7-8</w:t>
      </w:r>
    </w:fldSimple>
    <w:r w:rsidR="002F30DD" w:rsidRPr="00C907DF">
      <w:t xml:space="preserve"> –</w:t>
    </w:r>
    <w:r w:rsidR="002F30DD">
      <w:t xml:space="preserve"> </w:t>
    </w:r>
    <w:fldSimple w:instr=" STYLEREF &quot;Document name&quot; \* MERGEFORMAT ">
      <w:r w:rsidR="00374CF8">
        <w:t>Level 2 - Rotating Beacons and Classical Lenses</w:t>
      </w:r>
    </w:fldSimple>
    <w:r w:rsidR="002F30DD">
      <w:tab/>
    </w:r>
  </w:p>
  <w:p w14:paraId="0F6233EB" w14:textId="77777777" w:rsidR="002F30DD" w:rsidRPr="008D2314" w:rsidRDefault="002F30DD"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374CF8">
      <w:rPr>
        <w:rStyle w:val="PageNumber"/>
        <w:noProof/>
        <w:color w:val="00558C"/>
        <w:szCs w:val="15"/>
      </w:rPr>
      <w:t>3</w:t>
    </w:r>
    <w:r w:rsidRPr="008D2314">
      <w:rPr>
        <w:rStyle w:val="PageNumber"/>
        <w:color w:val="00558C"/>
        <w:szCs w:val="15"/>
      </w:rPr>
      <w:fldChar w:fldCharType="end"/>
    </w:r>
  </w:p>
  <w:p w14:paraId="456E693B" w14:textId="77777777" w:rsidR="002F30DD" w:rsidRPr="003028AF" w:rsidRDefault="002F30DD"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374CF8" w:rsidRPr="00374CF8">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374CF8" w:rsidRPr="00374CF8">
      <w:rPr>
        <w:bCs/>
        <w:noProof/>
        <w:szCs w:val="15"/>
        <w:lang w:val="en-US"/>
      </w:rPr>
      <w:t>December 2016Month</w:t>
    </w:r>
    <w:r w:rsidR="00374CF8">
      <w:rPr>
        <w:noProof/>
        <w:szCs w:val="15"/>
      </w:rPr>
      <w:t xml:space="preserve"> Year</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7A65F" w14:textId="77777777" w:rsidR="002F30DD" w:rsidRPr="002C5134" w:rsidRDefault="002F30DD" w:rsidP="002C5134">
    <w:pPr>
      <w:pStyle w:val="Footer"/>
      <w:rPr>
        <w:sz w:val="15"/>
        <w:szCs w:val="15"/>
      </w:rPr>
    </w:pPr>
  </w:p>
  <w:p w14:paraId="72565536" w14:textId="77777777" w:rsidR="002F30DD" w:rsidRDefault="002F30DD" w:rsidP="00D2697A">
    <w:pPr>
      <w:pStyle w:val="Footerlandscape"/>
    </w:pPr>
  </w:p>
  <w:p w14:paraId="750FFC7D" w14:textId="77777777" w:rsidR="002F30DD" w:rsidRPr="00C907DF" w:rsidRDefault="009B1AF9" w:rsidP="00D2697A">
    <w:pPr>
      <w:pStyle w:val="Footerlandscape"/>
      <w:rPr>
        <w:rStyle w:val="PageNumber"/>
        <w:szCs w:val="15"/>
      </w:rPr>
    </w:pPr>
    <w:fldSimple w:instr=" STYLEREF &quot;Document type&quot; \* MERGEFORMAT ">
      <w:r w:rsidR="00374CF8" w:rsidRPr="00374CF8">
        <w:rPr>
          <w:bCs/>
          <w:noProof/>
        </w:rPr>
        <w:t>IALA Model Course</w:t>
      </w:r>
    </w:fldSimple>
    <w:r w:rsidR="002F30DD">
      <w:t xml:space="preserve"> </w:t>
    </w:r>
    <w:fldSimple w:instr=" STYLEREF &quot;Document number&quot; \* MERGEFORMAT ">
      <w:r w:rsidR="00374CF8">
        <w:rPr>
          <w:noProof/>
        </w:rPr>
        <w:t>L2.3.7-8</w:t>
      </w:r>
    </w:fldSimple>
    <w:r w:rsidR="002F30DD" w:rsidRPr="00C907DF">
      <w:t xml:space="preserve"> –</w:t>
    </w:r>
    <w:r w:rsidR="002F30DD">
      <w:t xml:space="preserve"> </w:t>
    </w:r>
    <w:fldSimple w:instr=" STYLEREF &quot;Document name&quot; \* MERGEFORMAT ">
      <w:r w:rsidR="00374CF8">
        <w:rPr>
          <w:noProof/>
        </w:rPr>
        <w:t>Level 2 - Rotating Beacons and Classical Lenses</w:t>
      </w:r>
    </w:fldSimple>
  </w:p>
  <w:p w14:paraId="01563BA1" w14:textId="77777777" w:rsidR="002F30DD" w:rsidRPr="00480D65" w:rsidRDefault="009B1AF9" w:rsidP="00D2697A">
    <w:pPr>
      <w:pStyle w:val="Footerlandscape"/>
    </w:pPr>
    <w:fldSimple w:instr=" STYLEREF &quot;Edition number&quot; \* MERGEFORMAT ">
      <w:r w:rsidR="00374CF8" w:rsidRPr="00374CF8">
        <w:rPr>
          <w:bCs/>
          <w:noProof/>
        </w:rPr>
        <w:t>Edition 1.0</w:t>
      </w:r>
    </w:fldSimple>
    <w:r w:rsidR="002F30DD">
      <w:t xml:space="preserve">  </w:t>
    </w:r>
    <w:fldSimple w:instr=" STYLEREF &quot;Document date&quot; \* MERGEFORMAT ">
      <w:r w:rsidR="00374CF8" w:rsidRPr="00374CF8">
        <w:rPr>
          <w:bCs/>
          <w:noProof/>
        </w:rPr>
        <w:t>December 2016Month</w:t>
      </w:r>
      <w:r w:rsidR="00374CF8">
        <w:rPr>
          <w:noProof/>
        </w:rPr>
        <w:t xml:space="preserve"> Year</w:t>
      </w:r>
    </w:fldSimple>
    <w:r w:rsidR="002F30DD" w:rsidRPr="00C907DF">
      <w:tab/>
    </w:r>
    <w:r w:rsidR="002F30DD" w:rsidRPr="002C5134">
      <w:t xml:space="preserve">P </w:t>
    </w:r>
    <w:r w:rsidR="002F30DD" w:rsidRPr="002C5134">
      <w:fldChar w:fldCharType="begin"/>
    </w:r>
    <w:r w:rsidR="002F30DD" w:rsidRPr="002C5134">
      <w:instrText xml:space="preserve">PAGE  </w:instrText>
    </w:r>
    <w:r w:rsidR="002F30DD" w:rsidRPr="002C5134">
      <w:fldChar w:fldCharType="separate"/>
    </w:r>
    <w:r w:rsidR="00374CF8">
      <w:rPr>
        <w:noProof/>
      </w:rPr>
      <w:t>13</w:t>
    </w:r>
    <w:r w:rsidR="002F30DD"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16BDC" w14:textId="77777777" w:rsidR="009B1AF9" w:rsidRDefault="009B1AF9">
      <w:r>
        <w:separator/>
      </w:r>
    </w:p>
    <w:p w14:paraId="2353C631" w14:textId="77777777" w:rsidR="009B1AF9" w:rsidRDefault="009B1AF9"/>
  </w:footnote>
  <w:footnote w:type="continuationSeparator" w:id="0">
    <w:p w14:paraId="3F347994" w14:textId="77777777" w:rsidR="009B1AF9" w:rsidRDefault="009B1AF9" w:rsidP="003274DB">
      <w:r>
        <w:continuationSeparator/>
      </w:r>
    </w:p>
    <w:p w14:paraId="5B290B4A" w14:textId="77777777" w:rsidR="009B1AF9" w:rsidRDefault="009B1AF9"/>
    <w:p w14:paraId="50A2FEA2" w14:textId="77777777" w:rsidR="009B1AF9" w:rsidRDefault="009B1AF9"/>
    <w:p w14:paraId="180F6425" w14:textId="77777777" w:rsidR="009B1AF9" w:rsidRDefault="009B1AF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E11E6E" w14:textId="77777777" w:rsidR="00AA1F9C" w:rsidRDefault="002F30DD" w:rsidP="004D2FC2">
    <w:pPr>
      <w:pStyle w:val="Header"/>
      <w:jc w:val="right"/>
    </w:pPr>
    <w:r w:rsidRPr="00442889">
      <w:rPr>
        <w:noProof/>
        <w:lang w:eastAsia="en-GB"/>
      </w:rPr>
      <w:drawing>
        <wp:anchor distT="0" distB="0" distL="114300" distR="114300" simplePos="0" relativeHeight="251657214" behindDoc="1" locked="0" layoutInCell="1" allowOverlap="1" wp14:anchorId="05CA9E95" wp14:editId="4932724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A1F9C">
      <w:t>ENG5-11.1.4</w:t>
    </w:r>
  </w:p>
  <w:p w14:paraId="7ED6050D" w14:textId="533348DD" w:rsidR="002F30DD" w:rsidRPr="00ED2A8D" w:rsidRDefault="00AA1F9C" w:rsidP="004D2FC2">
    <w:pPr>
      <w:pStyle w:val="Header"/>
      <w:jc w:val="right"/>
    </w:pPr>
    <w:r>
      <w:t xml:space="preserve">Formerly </w:t>
    </w:r>
    <w:r w:rsidR="004D2FC2">
      <w:t>ENG5-10.21</w:t>
    </w:r>
  </w:p>
  <w:p w14:paraId="738CBA38" w14:textId="77777777" w:rsidR="002F30DD" w:rsidRPr="00ED2A8D" w:rsidRDefault="002F30DD" w:rsidP="008747E0">
    <w:pPr>
      <w:pStyle w:val="Header"/>
    </w:pPr>
  </w:p>
  <w:p w14:paraId="78D0ED8D" w14:textId="77777777" w:rsidR="002F30DD" w:rsidRDefault="002F30DD" w:rsidP="008747E0">
    <w:pPr>
      <w:pStyle w:val="Header"/>
    </w:pPr>
  </w:p>
  <w:p w14:paraId="02363A21" w14:textId="77777777" w:rsidR="002F30DD" w:rsidRDefault="002F30DD" w:rsidP="008747E0">
    <w:pPr>
      <w:pStyle w:val="Header"/>
    </w:pPr>
  </w:p>
  <w:p w14:paraId="7560B9DC" w14:textId="77777777" w:rsidR="002F30DD" w:rsidRDefault="002F30DD" w:rsidP="008747E0">
    <w:pPr>
      <w:pStyle w:val="Header"/>
    </w:pPr>
  </w:p>
  <w:p w14:paraId="1AC71DC5" w14:textId="77777777" w:rsidR="002F30DD" w:rsidRDefault="002F30DD" w:rsidP="008747E0">
    <w:pPr>
      <w:pStyle w:val="Header"/>
    </w:pPr>
  </w:p>
  <w:p w14:paraId="63CDC7E2" w14:textId="77777777" w:rsidR="002F30DD" w:rsidRDefault="002F30DD" w:rsidP="008747E0">
    <w:pPr>
      <w:pStyle w:val="Header"/>
    </w:pPr>
    <w:r>
      <w:rPr>
        <w:noProof/>
        <w:lang w:eastAsia="en-GB"/>
      </w:rPr>
      <w:drawing>
        <wp:anchor distT="0" distB="0" distL="114300" distR="114300" simplePos="0" relativeHeight="251656189" behindDoc="1" locked="0" layoutInCell="1" allowOverlap="1" wp14:anchorId="2F55DCF7" wp14:editId="0C0AAFC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87A2794" w14:textId="77777777" w:rsidR="002F30DD" w:rsidRPr="00ED2A8D" w:rsidRDefault="002F30DD" w:rsidP="008747E0">
    <w:pPr>
      <w:pStyle w:val="Header"/>
    </w:pPr>
  </w:p>
  <w:p w14:paraId="314D49FC" w14:textId="77777777" w:rsidR="002F30DD" w:rsidRPr="00ED2A8D" w:rsidRDefault="002F30DD"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BB3BB" w14:textId="77777777" w:rsidR="002F30DD" w:rsidRPr="00ED2A8D" w:rsidRDefault="002F30DD" w:rsidP="008747E0">
    <w:pPr>
      <w:pStyle w:val="Header"/>
    </w:pPr>
    <w:r>
      <w:rPr>
        <w:noProof/>
        <w:lang w:eastAsia="en-GB"/>
      </w:rPr>
      <w:drawing>
        <wp:anchor distT="0" distB="0" distL="114300" distR="114300" simplePos="0" relativeHeight="251658752" behindDoc="1" locked="0" layoutInCell="1" allowOverlap="1" wp14:anchorId="3931E15B" wp14:editId="499F225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BB06D7" w14:textId="77777777" w:rsidR="002F30DD" w:rsidRPr="00ED2A8D" w:rsidRDefault="002F30DD" w:rsidP="008747E0">
    <w:pPr>
      <w:pStyle w:val="Header"/>
    </w:pPr>
  </w:p>
  <w:p w14:paraId="47025440" w14:textId="77777777" w:rsidR="002F30DD" w:rsidRDefault="002F30DD" w:rsidP="008747E0">
    <w:pPr>
      <w:pStyle w:val="Header"/>
    </w:pPr>
  </w:p>
  <w:p w14:paraId="3F66F58A" w14:textId="77777777" w:rsidR="002F30DD" w:rsidRDefault="002F30DD" w:rsidP="008747E0">
    <w:pPr>
      <w:pStyle w:val="Header"/>
    </w:pPr>
  </w:p>
  <w:p w14:paraId="6BE68440" w14:textId="77777777" w:rsidR="002F30DD" w:rsidRDefault="002F30DD" w:rsidP="008747E0">
    <w:pPr>
      <w:pStyle w:val="Header"/>
    </w:pPr>
  </w:p>
  <w:p w14:paraId="056C7248" w14:textId="77777777" w:rsidR="002F30DD" w:rsidRPr="00441393" w:rsidRDefault="002F30DD" w:rsidP="00441393">
    <w:pPr>
      <w:pStyle w:val="Contents"/>
    </w:pPr>
    <w:r>
      <w:t>DOCUMENT REVISION</w:t>
    </w:r>
  </w:p>
  <w:p w14:paraId="2C68DE58" w14:textId="77777777" w:rsidR="002F30DD" w:rsidRPr="00ED2A8D" w:rsidRDefault="002F30DD" w:rsidP="008747E0">
    <w:pPr>
      <w:pStyle w:val="Header"/>
    </w:pPr>
  </w:p>
  <w:p w14:paraId="4E26938F" w14:textId="77777777" w:rsidR="002F30DD" w:rsidRPr="00AC33A2" w:rsidRDefault="002F30DD"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E93D5" w14:textId="77777777" w:rsidR="002F30DD" w:rsidRPr="00ED2A8D" w:rsidRDefault="002F30DD" w:rsidP="008747E0">
    <w:pPr>
      <w:pStyle w:val="Header"/>
    </w:pPr>
    <w:r>
      <w:rPr>
        <w:noProof/>
        <w:lang w:eastAsia="en-GB"/>
      </w:rPr>
      <w:drawing>
        <wp:anchor distT="0" distB="0" distL="114300" distR="114300" simplePos="0" relativeHeight="251674624" behindDoc="1" locked="0" layoutInCell="1" allowOverlap="1" wp14:anchorId="78F666D5" wp14:editId="1FD3EECB">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0D9F586" w14:textId="77777777" w:rsidR="002F30DD" w:rsidRPr="00ED2A8D" w:rsidRDefault="002F30DD" w:rsidP="008747E0">
    <w:pPr>
      <w:pStyle w:val="Header"/>
    </w:pPr>
  </w:p>
  <w:p w14:paraId="44ACD06C" w14:textId="77777777" w:rsidR="002F30DD" w:rsidRDefault="002F30DD" w:rsidP="008747E0">
    <w:pPr>
      <w:pStyle w:val="Header"/>
    </w:pPr>
  </w:p>
  <w:p w14:paraId="34C4A8A9" w14:textId="77777777" w:rsidR="002F30DD" w:rsidRDefault="002F30DD" w:rsidP="008747E0">
    <w:pPr>
      <w:pStyle w:val="Header"/>
    </w:pPr>
  </w:p>
  <w:p w14:paraId="77873023" w14:textId="77777777" w:rsidR="002F30DD" w:rsidRDefault="002F30DD" w:rsidP="008747E0">
    <w:pPr>
      <w:pStyle w:val="Header"/>
    </w:pPr>
  </w:p>
  <w:p w14:paraId="184E9944" w14:textId="77777777" w:rsidR="002F30DD" w:rsidRPr="00441393" w:rsidRDefault="002F30DD" w:rsidP="00441393">
    <w:pPr>
      <w:pStyle w:val="Contents"/>
    </w:pPr>
    <w:r>
      <w:t>CONTENTS</w:t>
    </w:r>
  </w:p>
  <w:p w14:paraId="1A5A8492" w14:textId="77777777" w:rsidR="002F30DD" w:rsidRPr="00ED2A8D" w:rsidRDefault="002F30DD" w:rsidP="008747E0">
    <w:pPr>
      <w:pStyle w:val="Header"/>
    </w:pPr>
  </w:p>
  <w:p w14:paraId="1D9C97BA" w14:textId="77777777" w:rsidR="002F30DD" w:rsidRPr="00AC33A2" w:rsidRDefault="002F30DD"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72853" w14:textId="77777777" w:rsidR="002F30DD" w:rsidRDefault="002F30DD" w:rsidP="00480D65">
    <w:pPr>
      <w:pStyle w:val="Header"/>
    </w:pPr>
    <w:r>
      <w:rPr>
        <w:noProof/>
        <w:lang w:eastAsia="en-GB"/>
      </w:rPr>
      <w:drawing>
        <wp:anchor distT="0" distB="0" distL="114300" distR="114300" simplePos="0" relativeHeight="251678720" behindDoc="1" locked="0" layoutInCell="1" allowOverlap="1" wp14:anchorId="207CAD80" wp14:editId="6A18D37A">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5921899"/>
    <w:multiLevelType w:val="multilevel"/>
    <w:tmpl w:val="FDFC54E4"/>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DF1BFF"/>
    <w:multiLevelType w:val="multilevel"/>
    <w:tmpl w:val="DA5EC8DC"/>
    <w:lvl w:ilvl="0">
      <w:start w:val="1"/>
      <w:numFmt w:val="decimal"/>
      <w:pStyle w:val="Lista"/>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DBA3D1B"/>
    <w:multiLevelType w:val="hybridMultilevel"/>
    <w:tmpl w:val="DE5C306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55C1105"/>
    <w:multiLevelType w:val="hybridMultilevel"/>
    <w:tmpl w:val="4886A2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6"/>
  </w:num>
  <w:num w:numId="4">
    <w:abstractNumId w:val="2"/>
  </w:num>
  <w:num w:numId="5">
    <w:abstractNumId w:val="10"/>
  </w:num>
  <w:num w:numId="6">
    <w:abstractNumId w:val="19"/>
  </w:num>
  <w:num w:numId="7">
    <w:abstractNumId w:val="26"/>
  </w:num>
  <w:num w:numId="8">
    <w:abstractNumId w:val="23"/>
  </w:num>
  <w:num w:numId="9">
    <w:abstractNumId w:val="15"/>
  </w:num>
  <w:num w:numId="10">
    <w:abstractNumId w:val="9"/>
  </w:num>
  <w:num w:numId="11">
    <w:abstractNumId w:val="3"/>
  </w:num>
  <w:num w:numId="12">
    <w:abstractNumId w:val="0"/>
  </w:num>
  <w:num w:numId="13">
    <w:abstractNumId w:val="7"/>
  </w:num>
  <w:num w:numId="14">
    <w:abstractNumId w:val="5"/>
  </w:num>
  <w:num w:numId="15">
    <w:abstractNumId w:val="12"/>
  </w:num>
  <w:num w:numId="16">
    <w:abstractNumId w:val="18"/>
  </w:num>
  <w:num w:numId="17">
    <w:abstractNumId w:val="21"/>
  </w:num>
  <w:num w:numId="18">
    <w:abstractNumId w:val="25"/>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4"/>
  </w:num>
  <w:num w:numId="26">
    <w:abstractNumId w:val="13"/>
  </w:num>
  <w:num w:numId="27">
    <w:abstractNumId w:val="13"/>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num>
  <w:num w:numId="49">
    <w:abstractNumId w:val="17"/>
  </w:num>
  <w:num w:numId="50">
    <w:abstractNumId w:val="14"/>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Seamus Doyle">
    <w15:presenceInfo w15:providerId="None" w15:userId="Seamus Doyle"/>
  </w15:person>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EAF"/>
    <w:rsid w:val="00005AC9"/>
    <w:rsid w:val="000174F9"/>
    <w:rsid w:val="00024972"/>
    <w:rsid w:val="000249C2"/>
    <w:rsid w:val="000258F6"/>
    <w:rsid w:val="000268A9"/>
    <w:rsid w:val="000379A7"/>
    <w:rsid w:val="00040EB8"/>
    <w:rsid w:val="000537D0"/>
    <w:rsid w:val="00057B6D"/>
    <w:rsid w:val="00061A7B"/>
    <w:rsid w:val="0006236E"/>
    <w:rsid w:val="0008654C"/>
    <w:rsid w:val="000904ED"/>
    <w:rsid w:val="00093294"/>
    <w:rsid w:val="000A27A8"/>
    <w:rsid w:val="000A5291"/>
    <w:rsid w:val="000B1A77"/>
    <w:rsid w:val="000C711B"/>
    <w:rsid w:val="000D474B"/>
    <w:rsid w:val="000D6611"/>
    <w:rsid w:val="000D6693"/>
    <w:rsid w:val="000E31D0"/>
    <w:rsid w:val="000E3954"/>
    <w:rsid w:val="000E3E52"/>
    <w:rsid w:val="000F0F9F"/>
    <w:rsid w:val="000F2CFD"/>
    <w:rsid w:val="000F3F43"/>
    <w:rsid w:val="0010151D"/>
    <w:rsid w:val="00112B84"/>
    <w:rsid w:val="00113D5B"/>
    <w:rsid w:val="00113EFD"/>
    <w:rsid w:val="00113F8F"/>
    <w:rsid w:val="001205DE"/>
    <w:rsid w:val="001214A0"/>
    <w:rsid w:val="001349DB"/>
    <w:rsid w:val="001361CD"/>
    <w:rsid w:val="00136E58"/>
    <w:rsid w:val="00156525"/>
    <w:rsid w:val="00157395"/>
    <w:rsid w:val="00161325"/>
    <w:rsid w:val="00163CF9"/>
    <w:rsid w:val="0017295E"/>
    <w:rsid w:val="00180C11"/>
    <w:rsid w:val="001836BE"/>
    <w:rsid w:val="001862D3"/>
    <w:rsid w:val="001875B1"/>
    <w:rsid w:val="001D4A3E"/>
    <w:rsid w:val="001E0F67"/>
    <w:rsid w:val="001E416D"/>
    <w:rsid w:val="00201337"/>
    <w:rsid w:val="002022EA"/>
    <w:rsid w:val="00205B17"/>
    <w:rsid w:val="00205D9B"/>
    <w:rsid w:val="002157EB"/>
    <w:rsid w:val="002204DA"/>
    <w:rsid w:val="0022371A"/>
    <w:rsid w:val="0024375D"/>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7635"/>
    <w:rsid w:val="002F265A"/>
    <w:rsid w:val="002F30DD"/>
    <w:rsid w:val="002F3536"/>
    <w:rsid w:val="003028AF"/>
    <w:rsid w:val="00305EFE"/>
    <w:rsid w:val="00313D85"/>
    <w:rsid w:val="0031400E"/>
    <w:rsid w:val="00315CE3"/>
    <w:rsid w:val="00320639"/>
    <w:rsid w:val="003251FE"/>
    <w:rsid w:val="003274DB"/>
    <w:rsid w:val="00327ADA"/>
    <w:rsid w:val="00327FBF"/>
    <w:rsid w:val="0036382D"/>
    <w:rsid w:val="00367068"/>
    <w:rsid w:val="00374CF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172BC"/>
    <w:rsid w:val="0042518D"/>
    <w:rsid w:val="0042639D"/>
    <w:rsid w:val="00434423"/>
    <w:rsid w:val="00441393"/>
    <w:rsid w:val="00447CF0"/>
    <w:rsid w:val="00447E14"/>
    <w:rsid w:val="004507F2"/>
    <w:rsid w:val="00456F10"/>
    <w:rsid w:val="00465491"/>
    <w:rsid w:val="00480D65"/>
    <w:rsid w:val="00492A8D"/>
    <w:rsid w:val="004C50A1"/>
    <w:rsid w:val="004D0799"/>
    <w:rsid w:val="004D2FC2"/>
    <w:rsid w:val="004E1D57"/>
    <w:rsid w:val="004E2F16"/>
    <w:rsid w:val="00503044"/>
    <w:rsid w:val="0050650A"/>
    <w:rsid w:val="00513460"/>
    <w:rsid w:val="00523666"/>
    <w:rsid w:val="00526234"/>
    <w:rsid w:val="00537FBD"/>
    <w:rsid w:val="00557434"/>
    <w:rsid w:val="00580763"/>
    <w:rsid w:val="005871F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1308"/>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E1AD6"/>
    <w:rsid w:val="006E5E39"/>
    <w:rsid w:val="006F032D"/>
    <w:rsid w:val="006F1C14"/>
    <w:rsid w:val="0070681D"/>
    <w:rsid w:val="0072737A"/>
    <w:rsid w:val="00731DEE"/>
    <w:rsid w:val="007342FE"/>
    <w:rsid w:val="0074704E"/>
    <w:rsid w:val="0075079A"/>
    <w:rsid w:val="00750AF1"/>
    <w:rsid w:val="007519FD"/>
    <w:rsid w:val="007542FF"/>
    <w:rsid w:val="0076167A"/>
    <w:rsid w:val="007715E8"/>
    <w:rsid w:val="00776004"/>
    <w:rsid w:val="0078486B"/>
    <w:rsid w:val="00785A39"/>
    <w:rsid w:val="00787D8A"/>
    <w:rsid w:val="00790277"/>
    <w:rsid w:val="00791EBC"/>
    <w:rsid w:val="00793577"/>
    <w:rsid w:val="00795E05"/>
    <w:rsid w:val="007A446A"/>
    <w:rsid w:val="007A6476"/>
    <w:rsid w:val="007B29A6"/>
    <w:rsid w:val="007B6A93"/>
    <w:rsid w:val="007B7FEC"/>
    <w:rsid w:val="007D2107"/>
    <w:rsid w:val="007D5895"/>
    <w:rsid w:val="007D6588"/>
    <w:rsid w:val="007D747F"/>
    <w:rsid w:val="007D77AB"/>
    <w:rsid w:val="007E30DF"/>
    <w:rsid w:val="007F7544"/>
    <w:rsid w:val="00800995"/>
    <w:rsid w:val="00815E10"/>
    <w:rsid w:val="008326B2"/>
    <w:rsid w:val="0083626A"/>
    <w:rsid w:val="00846831"/>
    <w:rsid w:val="0084683E"/>
    <w:rsid w:val="008533FB"/>
    <w:rsid w:val="00856C94"/>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B1AF9"/>
    <w:rsid w:val="009B2948"/>
    <w:rsid w:val="009B5EAF"/>
    <w:rsid w:val="009B785E"/>
    <w:rsid w:val="009C25D3"/>
    <w:rsid w:val="009C26F8"/>
    <w:rsid w:val="009C609E"/>
    <w:rsid w:val="009E16EC"/>
    <w:rsid w:val="009E4A4D"/>
    <w:rsid w:val="009F081F"/>
    <w:rsid w:val="009F58EC"/>
    <w:rsid w:val="00A03913"/>
    <w:rsid w:val="00A103D6"/>
    <w:rsid w:val="00A13E56"/>
    <w:rsid w:val="00A24838"/>
    <w:rsid w:val="00A40526"/>
    <w:rsid w:val="00A40E69"/>
    <w:rsid w:val="00A4308C"/>
    <w:rsid w:val="00A4469B"/>
    <w:rsid w:val="00A549B3"/>
    <w:rsid w:val="00A619B1"/>
    <w:rsid w:val="00A660F5"/>
    <w:rsid w:val="00A668D2"/>
    <w:rsid w:val="00A72ED7"/>
    <w:rsid w:val="00A8083F"/>
    <w:rsid w:val="00A84CE0"/>
    <w:rsid w:val="00A90D86"/>
    <w:rsid w:val="00A93103"/>
    <w:rsid w:val="00AA1F9C"/>
    <w:rsid w:val="00AA3E01"/>
    <w:rsid w:val="00AA7005"/>
    <w:rsid w:val="00AB46CD"/>
    <w:rsid w:val="00AB4A21"/>
    <w:rsid w:val="00AB4FB9"/>
    <w:rsid w:val="00AB7C61"/>
    <w:rsid w:val="00AC1940"/>
    <w:rsid w:val="00AC29B9"/>
    <w:rsid w:val="00AC33A2"/>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D76FA"/>
    <w:rsid w:val="00CE3160"/>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D742D"/>
    <w:rsid w:val="00EE1F49"/>
    <w:rsid w:val="00EE54CB"/>
    <w:rsid w:val="00EF1C54"/>
    <w:rsid w:val="00EF23C8"/>
    <w:rsid w:val="00EF404B"/>
    <w:rsid w:val="00EF7AB3"/>
    <w:rsid w:val="00F00376"/>
    <w:rsid w:val="00F02F9B"/>
    <w:rsid w:val="00F15682"/>
    <w:rsid w:val="00F157E2"/>
    <w:rsid w:val="00F15E95"/>
    <w:rsid w:val="00F20E5E"/>
    <w:rsid w:val="00F360FF"/>
    <w:rsid w:val="00F41744"/>
    <w:rsid w:val="00F42554"/>
    <w:rsid w:val="00F527AC"/>
    <w:rsid w:val="00F573F5"/>
    <w:rsid w:val="00F61D83"/>
    <w:rsid w:val="00F625DE"/>
    <w:rsid w:val="00F65DD1"/>
    <w:rsid w:val="00F70611"/>
    <w:rsid w:val="00F707B3"/>
    <w:rsid w:val="00F71135"/>
    <w:rsid w:val="00F77615"/>
    <w:rsid w:val="00F90461"/>
    <w:rsid w:val="00FB16A8"/>
    <w:rsid w:val="00FB51A6"/>
    <w:rsid w:val="00FC378B"/>
    <w:rsid w:val="00FC3977"/>
    <w:rsid w:val="00FC4E58"/>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C12F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75079A"/>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75079A"/>
    <w:pPr>
      <w:numPr>
        <w:ilvl w:val="1"/>
        <w:numId w:val="2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75079A"/>
    <w:pPr>
      <w:numPr>
        <w:ilvl w:val="2"/>
        <w:numId w:val="2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0623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5ABB1-76DD-4985-AE22-14A2DDB44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2097</Words>
  <Characters>11959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14028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2016-10-14T07:54:00Z</dcterms:created>
  <dcterms:modified xsi:type="dcterms:W3CDTF">2016-10-14T07:54:00Z</dcterms:modified>
  <cp:category/>
</cp:coreProperties>
</file>